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35E2E" w14:textId="77777777" w:rsidR="00A3597C" w:rsidRDefault="00ED4EB2">
      <w:r>
        <w:rPr>
          <w:noProof/>
        </w:rPr>
        <w:drawing>
          <wp:anchor distT="0" distB="0" distL="114300" distR="114300" simplePos="0" relativeHeight="251659264" behindDoc="0" locked="0" layoutInCell="1" allowOverlap="1" wp14:anchorId="7559CA1C" wp14:editId="10AB81DF">
            <wp:simplePos x="0" y="0"/>
            <wp:positionH relativeFrom="column">
              <wp:posOffset>-600075</wp:posOffset>
            </wp:positionH>
            <wp:positionV relativeFrom="paragraph">
              <wp:posOffset>-209550</wp:posOffset>
            </wp:positionV>
            <wp:extent cx="2590800" cy="571500"/>
            <wp:effectExtent l="19050" t="0" r="0" b="0"/>
            <wp:wrapNone/>
            <wp:docPr id="6" name="Picture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stretch>
                      <a:fillRect/>
                    </a:stretch>
                  </pic:blipFill>
                  <pic:spPr>
                    <a:xfrm>
                      <a:off x="0" y="0"/>
                      <a:ext cx="2590800" cy="571500"/>
                    </a:xfrm>
                    <a:prstGeom prst="rect">
                      <a:avLst/>
                    </a:prstGeom>
                  </pic:spPr>
                </pic:pic>
              </a:graphicData>
            </a:graphic>
          </wp:anchor>
        </w:drawing>
      </w:r>
      <w:r>
        <w:rPr>
          <w:noProof/>
        </w:rPr>
        <w:drawing>
          <wp:anchor distT="0" distB="0" distL="114300" distR="114300" simplePos="0" relativeHeight="251658240" behindDoc="1" locked="0" layoutInCell="1" allowOverlap="1" wp14:anchorId="1EA1F87E" wp14:editId="46C6C141">
            <wp:simplePos x="0" y="0"/>
            <wp:positionH relativeFrom="column">
              <wp:posOffset>-600075</wp:posOffset>
            </wp:positionH>
            <wp:positionV relativeFrom="paragraph">
              <wp:posOffset>-600075</wp:posOffset>
            </wp:positionV>
            <wp:extent cx="7154620" cy="1462088"/>
            <wp:effectExtent l="19050" t="0" r="8180" b="0"/>
            <wp:wrapNone/>
            <wp:docPr id="4" name="Picture 3" descr="proposal-head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header-background.png"/>
                    <pic:cNvPicPr/>
                  </pic:nvPicPr>
                  <pic:blipFill>
                    <a:blip r:embed="rId9"/>
                    <a:stretch>
                      <a:fillRect/>
                    </a:stretch>
                  </pic:blipFill>
                  <pic:spPr>
                    <a:xfrm>
                      <a:off x="0" y="0"/>
                      <a:ext cx="7251985" cy="1481985"/>
                    </a:xfrm>
                    <a:prstGeom prst="rect">
                      <a:avLst/>
                    </a:prstGeom>
                  </pic:spPr>
                </pic:pic>
              </a:graphicData>
            </a:graphic>
          </wp:anchor>
        </w:drawing>
      </w:r>
    </w:p>
    <w:p w14:paraId="232112EF" w14:textId="77777777" w:rsidR="00ED4EB2" w:rsidRDefault="00ED4EB2"/>
    <w:p w14:paraId="46E016FE" w14:textId="77777777" w:rsidR="00ED4EB2" w:rsidRDefault="00ED4EB2" w:rsidP="007F2511">
      <w:pPr>
        <w:pStyle w:val="Title"/>
      </w:pPr>
    </w:p>
    <w:p w14:paraId="0AA99BA7" w14:textId="716AB071" w:rsidR="007F2511" w:rsidRDefault="007F2511" w:rsidP="007F2511">
      <w:pPr>
        <w:pStyle w:val="Title"/>
      </w:pPr>
    </w:p>
    <w:p w14:paraId="27C502A0" w14:textId="77777777" w:rsidR="00ED4EB2" w:rsidRDefault="00ED4EB2" w:rsidP="007F2511">
      <w:pPr>
        <w:pStyle w:val="Title"/>
      </w:pPr>
      <w:r>
        <w:t xml:space="preserve">Jackson </w:t>
      </w:r>
      <w:r w:rsidRPr="007F2511">
        <w:t>River</w:t>
      </w:r>
      <w:r>
        <w:t xml:space="preserve"> Proposal</w:t>
      </w:r>
    </w:p>
    <w:p w14:paraId="4C028D5D" w14:textId="77777777" w:rsidR="00ED4EB2" w:rsidRDefault="00ED4EB2" w:rsidP="007F2511">
      <w:pPr>
        <w:pStyle w:val="Subtitle"/>
      </w:pPr>
      <w:r w:rsidRPr="007F2511">
        <w:t>Presented</w:t>
      </w:r>
      <w:r w:rsidRPr="00ED4EB2">
        <w:t xml:space="preserve"> to</w:t>
      </w:r>
    </w:p>
    <w:p w14:paraId="128AF039" w14:textId="77777777" w:rsidR="00CF4836" w:rsidRPr="00CF4836" w:rsidRDefault="00CF4836" w:rsidP="00CF4836"/>
    <w:p w14:paraId="11FAE894" w14:textId="77777777" w:rsidR="00CF4836" w:rsidRPr="00CF4836" w:rsidRDefault="00CF4836" w:rsidP="00CF4836"/>
    <w:p w14:paraId="18F60F71" w14:textId="0A1E8C1A" w:rsidR="00ED4EB2" w:rsidRPr="007F2511" w:rsidRDefault="005C1182" w:rsidP="007F2511">
      <w:pPr>
        <w:pStyle w:val="ClientName"/>
      </w:pPr>
      <w:r>
        <w:rPr>
          <w:noProof/>
        </w:rPr>
        <w:drawing>
          <wp:inline distT="0" distB="0" distL="0" distR="0" wp14:anchorId="50F1858E" wp14:editId="4BD888B8">
            <wp:extent cx="2333627" cy="6667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America_logo_v2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58191" cy="673768"/>
                    </a:xfrm>
                    <a:prstGeom prst="rect">
                      <a:avLst/>
                    </a:prstGeom>
                  </pic:spPr>
                </pic:pic>
              </a:graphicData>
            </a:graphic>
          </wp:inline>
        </w:drawing>
      </w:r>
    </w:p>
    <w:p w14:paraId="2DE80066" w14:textId="77777777" w:rsidR="00CF4836" w:rsidRDefault="00CF4836" w:rsidP="007F2511">
      <w:pPr>
        <w:pStyle w:val="Jr-Proposal-Date"/>
      </w:pPr>
    </w:p>
    <w:p w14:paraId="3864102A" w14:textId="77777777" w:rsidR="00CF4836" w:rsidRDefault="00CF4836" w:rsidP="007F2511">
      <w:pPr>
        <w:pStyle w:val="Jr-Proposal-Date"/>
      </w:pPr>
    </w:p>
    <w:p w14:paraId="4D5577CD" w14:textId="6989197D" w:rsidR="007F2511" w:rsidRPr="007F2511" w:rsidRDefault="005C1182" w:rsidP="007F2511">
      <w:pPr>
        <w:pStyle w:val="Jr-Proposal-Date"/>
      </w:pPr>
      <w:r>
        <w:t>February 4, 2014</w:t>
      </w:r>
    </w:p>
    <w:p w14:paraId="62E1DB65" w14:textId="77777777" w:rsidR="00ED4EB2" w:rsidRDefault="00ED4EB2"/>
    <w:p w14:paraId="0DAAAF6D" w14:textId="77777777" w:rsidR="00ED4EB2" w:rsidRDefault="00ED4EB2"/>
    <w:p w14:paraId="68189421" w14:textId="77777777" w:rsidR="00ED4EB2" w:rsidRDefault="00ED4EB2"/>
    <w:p w14:paraId="11F7A449" w14:textId="77777777" w:rsidR="00ED4EB2" w:rsidRDefault="00ED4EB2"/>
    <w:p w14:paraId="64664661" w14:textId="77777777" w:rsidR="00ED4EB2" w:rsidRDefault="00ED4EB2"/>
    <w:p w14:paraId="42A6EA7A" w14:textId="77777777" w:rsidR="00ED4EB2" w:rsidRDefault="00ED4EB2">
      <w:pPr>
        <w:sectPr w:rsidR="00ED4EB2" w:rsidSect="00ED4EB2">
          <w:headerReference w:type="default" r:id="rId11"/>
          <w:footerReference w:type="default" r:id="rId12"/>
          <w:pgSz w:w="12240" w:h="15840"/>
          <w:pgMar w:top="1440" w:right="1440" w:bottom="1440" w:left="1440" w:header="720" w:footer="720" w:gutter="0"/>
          <w:cols w:space="720"/>
          <w:docGrid w:linePitch="360"/>
        </w:sectPr>
      </w:pPr>
    </w:p>
    <w:p w14:paraId="2258CDCE" w14:textId="77777777" w:rsidR="00DC49DB" w:rsidRDefault="002A78E9" w:rsidP="000C6016">
      <w:pPr>
        <w:pStyle w:val="Heading1"/>
      </w:pPr>
      <w:bookmarkStart w:id="0" w:name="_Toc379224721"/>
      <w:r>
        <w:lastRenderedPageBreak/>
        <w:t>Table of Contents</w:t>
      </w:r>
      <w:bookmarkEnd w:id="0"/>
    </w:p>
    <w:sdt>
      <w:sdtPr>
        <w:rPr>
          <w:rFonts w:ascii="Calibri" w:eastAsia="Times New Roman" w:hAnsi="Calibri" w:cs="Times New Roman"/>
          <w:b w:val="0"/>
          <w:bCs w:val="0"/>
          <w:color w:val="auto"/>
          <w:sz w:val="24"/>
          <w:szCs w:val="24"/>
        </w:rPr>
        <w:id w:val="-624075252"/>
        <w:docPartObj>
          <w:docPartGallery w:val="Table of Contents"/>
          <w:docPartUnique/>
        </w:docPartObj>
      </w:sdtPr>
      <w:sdtEndPr>
        <w:rPr>
          <w:noProof/>
        </w:rPr>
      </w:sdtEndPr>
      <w:sdtContent>
        <w:p w14:paraId="3179E3AE" w14:textId="2B656F30" w:rsidR="00CC32EE" w:rsidRDefault="00CC32EE">
          <w:pPr>
            <w:pStyle w:val="TOCHeading"/>
          </w:pPr>
          <w:r>
            <w:t>Contents</w:t>
          </w:r>
        </w:p>
        <w:p w14:paraId="7F30B5F3" w14:textId="77777777" w:rsidR="00B93D01" w:rsidRDefault="00CC32EE">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79224721" w:history="1">
            <w:r w:rsidR="00B93D01" w:rsidRPr="003D0263">
              <w:rPr>
                <w:rStyle w:val="Hyperlink"/>
                <w:rFonts w:eastAsiaTheme="majorEastAsia"/>
                <w:noProof/>
              </w:rPr>
              <w:t>Table of Contents</w:t>
            </w:r>
            <w:r w:rsidR="00B93D01">
              <w:rPr>
                <w:noProof/>
                <w:webHidden/>
              </w:rPr>
              <w:tab/>
            </w:r>
            <w:r w:rsidR="00B93D01">
              <w:rPr>
                <w:noProof/>
                <w:webHidden/>
              </w:rPr>
              <w:fldChar w:fldCharType="begin"/>
            </w:r>
            <w:r w:rsidR="00B93D01">
              <w:rPr>
                <w:noProof/>
                <w:webHidden/>
              </w:rPr>
              <w:instrText xml:space="preserve"> PAGEREF _Toc379224721 \h </w:instrText>
            </w:r>
            <w:r w:rsidR="00B93D01">
              <w:rPr>
                <w:noProof/>
                <w:webHidden/>
              </w:rPr>
            </w:r>
            <w:r w:rsidR="00B93D01">
              <w:rPr>
                <w:noProof/>
                <w:webHidden/>
              </w:rPr>
              <w:fldChar w:fldCharType="separate"/>
            </w:r>
            <w:r w:rsidR="003B0691">
              <w:rPr>
                <w:noProof/>
                <w:webHidden/>
              </w:rPr>
              <w:t>2</w:t>
            </w:r>
            <w:r w:rsidR="00B93D01">
              <w:rPr>
                <w:noProof/>
                <w:webHidden/>
              </w:rPr>
              <w:fldChar w:fldCharType="end"/>
            </w:r>
          </w:hyperlink>
        </w:p>
        <w:p w14:paraId="0AC11587"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22" w:history="1">
            <w:r w:rsidR="00B93D01" w:rsidRPr="003D0263">
              <w:rPr>
                <w:rStyle w:val="Hyperlink"/>
                <w:rFonts w:eastAsiaTheme="majorEastAsia"/>
                <w:noProof/>
              </w:rPr>
              <w:t>Executive Summary</w:t>
            </w:r>
            <w:r w:rsidR="00B93D01">
              <w:rPr>
                <w:noProof/>
                <w:webHidden/>
              </w:rPr>
              <w:tab/>
            </w:r>
            <w:r w:rsidR="00B93D01">
              <w:rPr>
                <w:noProof/>
                <w:webHidden/>
              </w:rPr>
              <w:fldChar w:fldCharType="begin"/>
            </w:r>
            <w:r w:rsidR="00B93D01">
              <w:rPr>
                <w:noProof/>
                <w:webHidden/>
              </w:rPr>
              <w:instrText xml:space="preserve"> PAGEREF _Toc379224722 \h </w:instrText>
            </w:r>
            <w:r w:rsidR="00B93D01">
              <w:rPr>
                <w:noProof/>
                <w:webHidden/>
              </w:rPr>
            </w:r>
            <w:r w:rsidR="00B93D01">
              <w:rPr>
                <w:noProof/>
                <w:webHidden/>
              </w:rPr>
              <w:fldChar w:fldCharType="separate"/>
            </w:r>
            <w:r w:rsidR="003B0691">
              <w:rPr>
                <w:noProof/>
                <w:webHidden/>
              </w:rPr>
              <w:t>3</w:t>
            </w:r>
            <w:r w:rsidR="00B93D01">
              <w:rPr>
                <w:noProof/>
                <w:webHidden/>
              </w:rPr>
              <w:fldChar w:fldCharType="end"/>
            </w:r>
          </w:hyperlink>
        </w:p>
        <w:p w14:paraId="26813560"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25" w:history="1">
            <w:r w:rsidR="00B93D01" w:rsidRPr="003D0263">
              <w:rPr>
                <w:rStyle w:val="Hyperlink"/>
                <w:rFonts w:eastAsiaTheme="majorEastAsia"/>
                <w:noProof/>
              </w:rPr>
              <w:t>Our Understanding of Your Needs</w:t>
            </w:r>
            <w:r w:rsidR="00B93D01">
              <w:rPr>
                <w:noProof/>
                <w:webHidden/>
              </w:rPr>
              <w:tab/>
            </w:r>
            <w:r w:rsidR="00B93D01">
              <w:rPr>
                <w:noProof/>
                <w:webHidden/>
              </w:rPr>
              <w:fldChar w:fldCharType="begin"/>
            </w:r>
            <w:r w:rsidR="00B93D01">
              <w:rPr>
                <w:noProof/>
                <w:webHidden/>
              </w:rPr>
              <w:instrText xml:space="preserve"> PAGEREF _Toc379224725 \h </w:instrText>
            </w:r>
            <w:r w:rsidR="00B93D01">
              <w:rPr>
                <w:noProof/>
                <w:webHidden/>
              </w:rPr>
            </w:r>
            <w:r w:rsidR="00B93D01">
              <w:rPr>
                <w:noProof/>
                <w:webHidden/>
              </w:rPr>
              <w:fldChar w:fldCharType="separate"/>
            </w:r>
            <w:r w:rsidR="003B0691">
              <w:rPr>
                <w:noProof/>
                <w:webHidden/>
              </w:rPr>
              <w:t>4</w:t>
            </w:r>
            <w:r w:rsidR="00B93D01">
              <w:rPr>
                <w:noProof/>
                <w:webHidden/>
              </w:rPr>
              <w:fldChar w:fldCharType="end"/>
            </w:r>
          </w:hyperlink>
        </w:p>
        <w:p w14:paraId="55EC4956"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29" w:history="1">
            <w:r w:rsidR="00B93D01" w:rsidRPr="003D0263">
              <w:rPr>
                <w:rStyle w:val="Hyperlink"/>
                <w:rFonts w:eastAsiaTheme="majorEastAsia"/>
                <w:noProof/>
              </w:rPr>
              <w:t>Our Recommendations</w:t>
            </w:r>
            <w:r w:rsidR="00B93D01">
              <w:rPr>
                <w:noProof/>
                <w:webHidden/>
              </w:rPr>
              <w:tab/>
            </w:r>
            <w:r w:rsidR="00B93D01">
              <w:rPr>
                <w:noProof/>
                <w:webHidden/>
              </w:rPr>
              <w:fldChar w:fldCharType="begin"/>
            </w:r>
            <w:r w:rsidR="00B93D01">
              <w:rPr>
                <w:noProof/>
                <w:webHidden/>
              </w:rPr>
              <w:instrText xml:space="preserve"> PAGEREF _Toc379224729 \h </w:instrText>
            </w:r>
            <w:r w:rsidR="00B93D01">
              <w:rPr>
                <w:noProof/>
                <w:webHidden/>
              </w:rPr>
            </w:r>
            <w:r w:rsidR="00B93D01">
              <w:rPr>
                <w:noProof/>
                <w:webHidden/>
              </w:rPr>
              <w:fldChar w:fldCharType="separate"/>
            </w:r>
            <w:r w:rsidR="003B0691">
              <w:rPr>
                <w:noProof/>
                <w:webHidden/>
              </w:rPr>
              <w:t>6</w:t>
            </w:r>
            <w:r w:rsidR="00B93D01">
              <w:rPr>
                <w:noProof/>
                <w:webHidden/>
              </w:rPr>
              <w:fldChar w:fldCharType="end"/>
            </w:r>
          </w:hyperlink>
        </w:p>
        <w:p w14:paraId="5061B896"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34" w:history="1">
            <w:r w:rsidR="00B93D01" w:rsidRPr="003D0263">
              <w:rPr>
                <w:rStyle w:val="Hyperlink"/>
                <w:rFonts w:eastAsiaTheme="majorEastAsia"/>
                <w:noProof/>
              </w:rPr>
              <w:t>Our Approach</w:t>
            </w:r>
            <w:r w:rsidR="00B93D01">
              <w:rPr>
                <w:noProof/>
                <w:webHidden/>
              </w:rPr>
              <w:tab/>
            </w:r>
            <w:r w:rsidR="00B93D01">
              <w:rPr>
                <w:noProof/>
                <w:webHidden/>
              </w:rPr>
              <w:fldChar w:fldCharType="begin"/>
            </w:r>
            <w:r w:rsidR="00B93D01">
              <w:rPr>
                <w:noProof/>
                <w:webHidden/>
              </w:rPr>
              <w:instrText xml:space="preserve"> PAGEREF _Toc379224734 \h </w:instrText>
            </w:r>
            <w:r w:rsidR="00B93D01">
              <w:rPr>
                <w:noProof/>
                <w:webHidden/>
              </w:rPr>
            </w:r>
            <w:r w:rsidR="00B93D01">
              <w:rPr>
                <w:noProof/>
                <w:webHidden/>
              </w:rPr>
              <w:fldChar w:fldCharType="separate"/>
            </w:r>
            <w:r w:rsidR="003B0691">
              <w:rPr>
                <w:noProof/>
                <w:webHidden/>
              </w:rPr>
              <w:t>7</w:t>
            </w:r>
            <w:r w:rsidR="00B93D01">
              <w:rPr>
                <w:noProof/>
                <w:webHidden/>
              </w:rPr>
              <w:fldChar w:fldCharType="end"/>
            </w:r>
          </w:hyperlink>
        </w:p>
        <w:p w14:paraId="316891F3"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39" w:history="1">
            <w:r w:rsidR="00B93D01" w:rsidRPr="003D0263">
              <w:rPr>
                <w:rStyle w:val="Hyperlink"/>
                <w:rFonts w:eastAsiaTheme="majorEastAsia"/>
                <w:noProof/>
              </w:rPr>
              <w:t>Budget and Timeframe</w:t>
            </w:r>
            <w:r w:rsidR="00B93D01">
              <w:rPr>
                <w:noProof/>
                <w:webHidden/>
              </w:rPr>
              <w:tab/>
            </w:r>
            <w:r w:rsidR="00B93D01">
              <w:rPr>
                <w:noProof/>
                <w:webHidden/>
              </w:rPr>
              <w:fldChar w:fldCharType="begin"/>
            </w:r>
            <w:r w:rsidR="00B93D01">
              <w:rPr>
                <w:noProof/>
                <w:webHidden/>
              </w:rPr>
              <w:instrText xml:space="preserve"> PAGEREF _Toc379224739 \h </w:instrText>
            </w:r>
            <w:r w:rsidR="00B93D01">
              <w:rPr>
                <w:noProof/>
                <w:webHidden/>
              </w:rPr>
            </w:r>
            <w:r w:rsidR="00B93D01">
              <w:rPr>
                <w:noProof/>
                <w:webHidden/>
              </w:rPr>
              <w:fldChar w:fldCharType="separate"/>
            </w:r>
            <w:r w:rsidR="003B0691">
              <w:rPr>
                <w:noProof/>
                <w:webHidden/>
              </w:rPr>
              <w:t>8</w:t>
            </w:r>
            <w:r w:rsidR="00B93D01">
              <w:rPr>
                <w:noProof/>
                <w:webHidden/>
              </w:rPr>
              <w:fldChar w:fldCharType="end"/>
            </w:r>
          </w:hyperlink>
        </w:p>
        <w:p w14:paraId="7015F0E9"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42" w:history="1">
            <w:r w:rsidR="00B93D01" w:rsidRPr="003D0263">
              <w:rPr>
                <w:rStyle w:val="Hyperlink"/>
                <w:rFonts w:eastAsiaTheme="majorEastAsia"/>
                <w:noProof/>
              </w:rPr>
              <w:t>Appendix A: About Jackson River</w:t>
            </w:r>
            <w:r w:rsidR="00B93D01">
              <w:rPr>
                <w:noProof/>
                <w:webHidden/>
              </w:rPr>
              <w:tab/>
            </w:r>
            <w:r w:rsidR="00B93D01">
              <w:rPr>
                <w:noProof/>
                <w:webHidden/>
              </w:rPr>
              <w:fldChar w:fldCharType="begin"/>
            </w:r>
            <w:r w:rsidR="00B93D01">
              <w:rPr>
                <w:noProof/>
                <w:webHidden/>
              </w:rPr>
              <w:instrText xml:space="preserve"> PAGEREF _Toc379224742 \h </w:instrText>
            </w:r>
            <w:r w:rsidR="00B93D01">
              <w:rPr>
                <w:noProof/>
                <w:webHidden/>
              </w:rPr>
            </w:r>
            <w:r w:rsidR="00B93D01">
              <w:rPr>
                <w:noProof/>
                <w:webHidden/>
              </w:rPr>
              <w:fldChar w:fldCharType="separate"/>
            </w:r>
            <w:r w:rsidR="003B0691">
              <w:rPr>
                <w:noProof/>
                <w:webHidden/>
              </w:rPr>
              <w:t>10</w:t>
            </w:r>
            <w:r w:rsidR="00B93D01">
              <w:rPr>
                <w:noProof/>
                <w:webHidden/>
              </w:rPr>
              <w:fldChar w:fldCharType="end"/>
            </w:r>
          </w:hyperlink>
        </w:p>
        <w:p w14:paraId="16AAB9EB"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53" w:history="1">
            <w:r w:rsidR="00B93D01" w:rsidRPr="003D0263">
              <w:rPr>
                <w:rStyle w:val="Hyperlink"/>
                <w:rFonts w:eastAsiaTheme="majorEastAsia"/>
                <w:noProof/>
              </w:rPr>
              <w:t>Appendix B: Selected Client List</w:t>
            </w:r>
            <w:r w:rsidR="00B93D01">
              <w:rPr>
                <w:noProof/>
                <w:webHidden/>
              </w:rPr>
              <w:tab/>
            </w:r>
            <w:r w:rsidR="00B93D01">
              <w:rPr>
                <w:noProof/>
                <w:webHidden/>
              </w:rPr>
              <w:fldChar w:fldCharType="begin"/>
            </w:r>
            <w:r w:rsidR="00B93D01">
              <w:rPr>
                <w:noProof/>
                <w:webHidden/>
              </w:rPr>
              <w:instrText xml:space="preserve"> PAGEREF _Toc379224753 \h </w:instrText>
            </w:r>
            <w:r w:rsidR="00B93D01">
              <w:rPr>
                <w:noProof/>
                <w:webHidden/>
              </w:rPr>
            </w:r>
            <w:r w:rsidR="00B93D01">
              <w:rPr>
                <w:noProof/>
                <w:webHidden/>
              </w:rPr>
              <w:fldChar w:fldCharType="separate"/>
            </w:r>
            <w:r w:rsidR="003B0691">
              <w:rPr>
                <w:noProof/>
                <w:webHidden/>
              </w:rPr>
              <w:t>12</w:t>
            </w:r>
            <w:r w:rsidR="00B93D01">
              <w:rPr>
                <w:noProof/>
                <w:webHidden/>
              </w:rPr>
              <w:fldChar w:fldCharType="end"/>
            </w:r>
          </w:hyperlink>
        </w:p>
        <w:p w14:paraId="2EAB22EC"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54" w:history="1">
            <w:r w:rsidR="00B93D01" w:rsidRPr="003D0263">
              <w:rPr>
                <w:rStyle w:val="Hyperlink"/>
                <w:rFonts w:eastAsiaTheme="majorEastAsia"/>
                <w:noProof/>
              </w:rPr>
              <w:t>Appendix C: Our Capabilities</w:t>
            </w:r>
            <w:r w:rsidR="00B93D01">
              <w:rPr>
                <w:noProof/>
                <w:webHidden/>
              </w:rPr>
              <w:tab/>
            </w:r>
            <w:r w:rsidR="00B93D01">
              <w:rPr>
                <w:noProof/>
                <w:webHidden/>
              </w:rPr>
              <w:fldChar w:fldCharType="begin"/>
            </w:r>
            <w:r w:rsidR="00B93D01">
              <w:rPr>
                <w:noProof/>
                <w:webHidden/>
              </w:rPr>
              <w:instrText xml:space="preserve"> PAGEREF _Toc379224754 \h </w:instrText>
            </w:r>
            <w:r w:rsidR="00B93D01">
              <w:rPr>
                <w:noProof/>
                <w:webHidden/>
              </w:rPr>
            </w:r>
            <w:r w:rsidR="00B93D01">
              <w:rPr>
                <w:noProof/>
                <w:webHidden/>
              </w:rPr>
              <w:fldChar w:fldCharType="separate"/>
            </w:r>
            <w:r w:rsidR="003B0691">
              <w:rPr>
                <w:noProof/>
                <w:webHidden/>
              </w:rPr>
              <w:t>13</w:t>
            </w:r>
            <w:r w:rsidR="00B93D01">
              <w:rPr>
                <w:noProof/>
                <w:webHidden/>
              </w:rPr>
              <w:fldChar w:fldCharType="end"/>
            </w:r>
          </w:hyperlink>
        </w:p>
        <w:p w14:paraId="405E7212" w14:textId="77777777" w:rsidR="00B93D01" w:rsidRDefault="00A7292B">
          <w:pPr>
            <w:pStyle w:val="TOC1"/>
            <w:tabs>
              <w:tab w:val="right" w:leader="dot" w:pos="9350"/>
            </w:tabs>
            <w:rPr>
              <w:rFonts w:asciiTheme="minorHAnsi" w:eastAsiaTheme="minorEastAsia" w:hAnsiTheme="minorHAnsi" w:cstheme="minorBidi"/>
              <w:noProof/>
              <w:sz w:val="22"/>
              <w:szCs w:val="22"/>
            </w:rPr>
          </w:pPr>
          <w:hyperlink w:anchor="_Toc379224761" w:history="1">
            <w:r w:rsidR="00B93D01" w:rsidRPr="003D0263">
              <w:rPr>
                <w:rStyle w:val="Hyperlink"/>
                <w:rFonts w:eastAsiaTheme="majorEastAsia"/>
                <w:noProof/>
              </w:rPr>
              <w:t>Appendix D: Our Process</w:t>
            </w:r>
            <w:r w:rsidR="00B93D01">
              <w:rPr>
                <w:noProof/>
                <w:webHidden/>
              </w:rPr>
              <w:tab/>
            </w:r>
            <w:r w:rsidR="00B93D01">
              <w:rPr>
                <w:noProof/>
                <w:webHidden/>
              </w:rPr>
              <w:fldChar w:fldCharType="begin"/>
            </w:r>
            <w:r w:rsidR="00B93D01">
              <w:rPr>
                <w:noProof/>
                <w:webHidden/>
              </w:rPr>
              <w:instrText xml:space="preserve"> PAGEREF _Toc379224761 \h </w:instrText>
            </w:r>
            <w:r w:rsidR="00B93D01">
              <w:rPr>
                <w:noProof/>
                <w:webHidden/>
              </w:rPr>
            </w:r>
            <w:r w:rsidR="00B93D01">
              <w:rPr>
                <w:noProof/>
                <w:webHidden/>
              </w:rPr>
              <w:fldChar w:fldCharType="separate"/>
            </w:r>
            <w:r w:rsidR="003B0691">
              <w:rPr>
                <w:noProof/>
                <w:webHidden/>
              </w:rPr>
              <w:t>16</w:t>
            </w:r>
            <w:r w:rsidR="00B93D01">
              <w:rPr>
                <w:noProof/>
                <w:webHidden/>
              </w:rPr>
              <w:fldChar w:fldCharType="end"/>
            </w:r>
          </w:hyperlink>
        </w:p>
        <w:p w14:paraId="2C205165" w14:textId="4044D328" w:rsidR="00CC32EE" w:rsidRDefault="00CC32EE">
          <w:r>
            <w:rPr>
              <w:b/>
              <w:bCs/>
              <w:noProof/>
            </w:rPr>
            <w:fldChar w:fldCharType="end"/>
          </w:r>
        </w:p>
      </w:sdtContent>
    </w:sdt>
    <w:p w14:paraId="7D986E50" w14:textId="77777777" w:rsidR="002A78E9" w:rsidRDefault="002A78E9" w:rsidP="002A78E9"/>
    <w:p w14:paraId="5BCCF3F0" w14:textId="77777777" w:rsidR="002A78E9" w:rsidRPr="002A78E9" w:rsidRDefault="002A78E9" w:rsidP="002A78E9"/>
    <w:p w14:paraId="60B72836" w14:textId="77777777" w:rsidR="00ED6E96" w:rsidRDefault="00ED6E96"/>
    <w:p w14:paraId="6D8E7A47" w14:textId="77777777" w:rsidR="00ED6E96" w:rsidRDefault="00ED6E96"/>
    <w:p w14:paraId="0DF5EDC2" w14:textId="77777777" w:rsidR="00ED6E96" w:rsidRDefault="00ED6E96"/>
    <w:p w14:paraId="2EAED79C" w14:textId="77777777" w:rsidR="00ED6E96" w:rsidRDefault="00ED6E96"/>
    <w:p w14:paraId="049254FE" w14:textId="77777777" w:rsidR="00ED6E96" w:rsidRDefault="00ED6E96"/>
    <w:p w14:paraId="7CD3352A" w14:textId="77777777" w:rsidR="00ED6E96" w:rsidRDefault="00ED6E96">
      <w:pPr>
        <w:sectPr w:rsidR="00ED6E96" w:rsidSect="00ED6E96">
          <w:footerReference w:type="default" r:id="rId13"/>
          <w:pgSz w:w="12240" w:h="15840"/>
          <w:pgMar w:top="1440" w:right="1440" w:bottom="1440" w:left="1440" w:header="720" w:footer="960" w:gutter="0"/>
          <w:cols w:space="720"/>
          <w:docGrid w:linePitch="360"/>
        </w:sectPr>
      </w:pPr>
    </w:p>
    <w:p w14:paraId="429EFB4D" w14:textId="2370A610" w:rsidR="00B45FF0" w:rsidRDefault="00B45FF0" w:rsidP="00B45FF0">
      <w:pPr>
        <w:pStyle w:val="Heading1"/>
      </w:pPr>
      <w:bookmarkStart w:id="1" w:name="_Toc379224722"/>
      <w:r>
        <w:lastRenderedPageBreak/>
        <w:t>Executive Summary</w:t>
      </w:r>
      <w:bookmarkEnd w:id="1"/>
    </w:p>
    <w:p w14:paraId="681B86E5" w14:textId="77777777" w:rsidR="00B45FF0" w:rsidRPr="00BF77F5" w:rsidRDefault="00B45FF0" w:rsidP="00B45FF0"/>
    <w:p w14:paraId="0312FBCD" w14:textId="3D7605EB" w:rsidR="00B45FF0" w:rsidRDefault="00BF77F5" w:rsidP="00B45FF0">
      <w:r w:rsidRPr="00BF77F5">
        <w:t>We are excited to present</w:t>
      </w:r>
      <w:r w:rsidR="005C1182">
        <w:t xml:space="preserve"> </w:t>
      </w:r>
      <w:proofErr w:type="spellStart"/>
      <w:r w:rsidR="005C1182">
        <w:t>ecoAmerica</w:t>
      </w:r>
      <w:proofErr w:type="spellEnd"/>
      <w:r w:rsidRPr="00BF77F5">
        <w:t xml:space="preserve"> with </w:t>
      </w:r>
      <w:r w:rsidR="005C1182">
        <w:t>our proposal for Salesforce implementation and website integration support</w:t>
      </w:r>
      <w:r w:rsidRPr="00BF77F5">
        <w:t xml:space="preserve">. </w:t>
      </w:r>
      <w:r>
        <w:t xml:space="preserve"> </w:t>
      </w:r>
      <w:r w:rsidR="005C1182">
        <w:t xml:space="preserve">Since our company’s inception in 2008 we have been at the forefront of implementing and integrating Salesforce with Drupal based websites, email service providers and other applications to support the online fundraising, marketing and program work of nonprofit </w:t>
      </w:r>
      <w:del w:id="2" w:author="Sandi" w:date="2014-02-04T11:47:00Z">
        <w:r w:rsidR="005C1182" w:rsidDel="00C53CE1">
          <w:delText>organziations</w:delText>
        </w:r>
      </w:del>
      <w:ins w:id="3" w:author="Sandi" w:date="2014-02-04T11:47:00Z">
        <w:r w:rsidR="00C53CE1">
          <w:t>organizations</w:t>
        </w:r>
      </w:ins>
      <w:r w:rsidR="005C1182">
        <w:t>.</w:t>
      </w:r>
    </w:p>
    <w:p w14:paraId="24022DC5" w14:textId="77777777" w:rsidR="00B45FF0" w:rsidRDefault="00B45FF0" w:rsidP="00B45FF0"/>
    <w:p w14:paraId="02A29139" w14:textId="77777777" w:rsidR="00B45FF0" w:rsidRDefault="00B45FF0" w:rsidP="00B45FF0">
      <w:pPr>
        <w:pStyle w:val="Heading2"/>
      </w:pPr>
      <w:bookmarkStart w:id="4" w:name="_Toc379224723"/>
      <w:r>
        <w:t>What We’re Proposing</w:t>
      </w:r>
      <w:bookmarkEnd w:id="4"/>
    </w:p>
    <w:p w14:paraId="31A9E317" w14:textId="73CDECFF" w:rsidR="00B45FF0" w:rsidRDefault="005C1182" w:rsidP="00B45FF0">
      <w:r>
        <w:t xml:space="preserve">We propose that </w:t>
      </w:r>
      <w:proofErr w:type="spellStart"/>
      <w:r>
        <w:t>ecoAmerica</w:t>
      </w:r>
      <w:proofErr w:type="spellEnd"/>
      <w:r>
        <w:t xml:space="preserve"> move forward in a phased Salesforce implementation approach to support the </w:t>
      </w:r>
      <w:proofErr w:type="spellStart"/>
      <w:r>
        <w:t>MomentUs</w:t>
      </w:r>
      <w:proofErr w:type="spellEnd"/>
      <w:r>
        <w:t xml:space="preserve"> launch (currently scheduled for March 21</w:t>
      </w:r>
      <w:r w:rsidRPr="005C1182">
        <w:rPr>
          <w:vertAlign w:val="superscript"/>
        </w:rPr>
        <w:t>st</w:t>
      </w:r>
      <w:r>
        <w:t>)</w:t>
      </w:r>
      <w:ins w:id="5" w:author="Sandi" w:date="2014-02-04T11:47:00Z">
        <w:r w:rsidR="00C53CE1">
          <w:t>.</w:t>
        </w:r>
      </w:ins>
      <w:r>
        <w:t xml:space="preserve"> </w:t>
      </w:r>
    </w:p>
    <w:p w14:paraId="5D79C9B7" w14:textId="154C1FC8" w:rsidR="00B45FF0" w:rsidRDefault="00B45FF0" w:rsidP="00B45FF0">
      <w:r>
        <w:br/>
      </w:r>
    </w:p>
    <w:p w14:paraId="39392DEB" w14:textId="746B19A6" w:rsidR="00B45FF0" w:rsidRDefault="00EC0F45" w:rsidP="00EC0F45">
      <w:pPr>
        <w:pStyle w:val="Heading2"/>
      </w:pPr>
      <w:bookmarkStart w:id="6" w:name="_Toc379224724"/>
      <w:r>
        <w:t>What’s in our Proposal</w:t>
      </w:r>
      <w:bookmarkEnd w:id="6"/>
    </w:p>
    <w:p w14:paraId="61A359A6" w14:textId="7A72E730" w:rsidR="00B45FF0" w:rsidRDefault="00EC0F45" w:rsidP="00B45FF0">
      <w:r>
        <w:t xml:space="preserve">Within this proposal we will address </w:t>
      </w:r>
      <w:del w:id="7" w:author="Sandi" w:date="2014-02-04T11:48:00Z">
        <w:r w:rsidDel="00C53CE1">
          <w:delText xml:space="preserve">AIUSA’s </w:delText>
        </w:r>
      </w:del>
      <w:proofErr w:type="spellStart"/>
      <w:ins w:id="8" w:author="Sandi" w:date="2014-02-04T11:48:00Z">
        <w:r w:rsidR="00C53CE1">
          <w:t>ecoAmerica’s</w:t>
        </w:r>
        <w:proofErr w:type="spellEnd"/>
        <w:r w:rsidR="00C53CE1">
          <w:t xml:space="preserve"> </w:t>
        </w:r>
      </w:ins>
      <w:r>
        <w:t xml:space="preserve">specific requirements and how they translate from a SaaS solution to a best of breed model and we will provide more information on the features, benefits, and architecture of Springboard.  We welcome the opportunity to discuss </w:t>
      </w:r>
      <w:r w:rsidR="0011420A">
        <w:t>Springboard in more detail</w:t>
      </w:r>
      <w:del w:id="9" w:author="Sandi" w:date="2014-02-04T11:48:00Z">
        <w:r w:rsidR="0011420A" w:rsidDel="00C53CE1">
          <w:delText>s</w:delText>
        </w:r>
      </w:del>
      <w:r w:rsidR="0011420A">
        <w:t>, and to provide a demonstration of the power that comes with a best of breed approach, developed by industry experts and adopted by the most innovative online nonprofits.</w:t>
      </w:r>
    </w:p>
    <w:p w14:paraId="3D1DC75D" w14:textId="3286C3F0" w:rsidR="0011420A" w:rsidRDefault="0011420A" w:rsidP="00B45FF0"/>
    <w:p w14:paraId="7717A626" w14:textId="7E632180" w:rsidR="0011420A" w:rsidRDefault="0011420A" w:rsidP="00B45FF0">
      <w:r>
        <w:t>If you have any questions or comments, please feel free to contact us directly.</w:t>
      </w:r>
    </w:p>
    <w:p w14:paraId="7569FEDC" w14:textId="77777777" w:rsidR="0011420A" w:rsidRDefault="0011420A" w:rsidP="00B45FF0"/>
    <w:p w14:paraId="3C0914C6" w14:textId="0D700E88" w:rsidR="0011420A" w:rsidRDefault="0011420A" w:rsidP="00B45FF0">
      <w:r>
        <w:t>Sincerely,</w:t>
      </w:r>
    </w:p>
    <w:p w14:paraId="11532663" w14:textId="77777777" w:rsidR="0011420A" w:rsidRDefault="0011420A" w:rsidP="00B45FF0"/>
    <w:p w14:paraId="62E50F0C" w14:textId="58B8C65E" w:rsidR="0011420A" w:rsidRDefault="0011420A" w:rsidP="00B45FF0">
      <w:r>
        <w:t xml:space="preserve">TJ Griffin, </w:t>
      </w:r>
      <w:r w:rsidR="005C1182">
        <w:t>Partner and Co-</w:t>
      </w:r>
      <w:r>
        <w:t>Founder</w:t>
      </w:r>
    </w:p>
    <w:p w14:paraId="087F2AE3" w14:textId="5716F8EB" w:rsidR="0011420A" w:rsidRDefault="00A7292B" w:rsidP="00B45FF0">
      <w:hyperlink r:id="rId14" w:history="1">
        <w:r w:rsidR="005C1182" w:rsidRPr="00F739D9">
          <w:rPr>
            <w:rStyle w:val="Hyperlink"/>
          </w:rPr>
          <w:t>tj.griffin@jacksonriver.com</w:t>
        </w:r>
      </w:hyperlink>
    </w:p>
    <w:p w14:paraId="63776B36" w14:textId="35D8C98C" w:rsidR="0011420A" w:rsidRPr="002F53FB" w:rsidRDefault="005C1182" w:rsidP="00B45FF0">
      <w:r>
        <w:t>(512) 296-01287</w:t>
      </w:r>
    </w:p>
    <w:p w14:paraId="52B327DF" w14:textId="77777777" w:rsidR="00B45FF0" w:rsidRDefault="00B45FF0" w:rsidP="00B45FF0"/>
    <w:p w14:paraId="1B8E13FE" w14:textId="77777777" w:rsidR="005C1182" w:rsidRDefault="005C1182">
      <w:pPr>
        <w:rPr>
          <w:rFonts w:asciiTheme="majorHAnsi" w:hAnsiTheme="majorHAnsi"/>
          <w:b/>
          <w:bCs/>
          <w:kern w:val="32"/>
          <w:sz w:val="36"/>
          <w:szCs w:val="36"/>
        </w:rPr>
      </w:pPr>
      <w:r>
        <w:br w:type="page"/>
      </w:r>
    </w:p>
    <w:p w14:paraId="12121488" w14:textId="2BAC350B" w:rsidR="0011420A" w:rsidRPr="0011420A" w:rsidRDefault="00C47397" w:rsidP="0011420A">
      <w:pPr>
        <w:pStyle w:val="Heading1"/>
      </w:pPr>
      <w:bookmarkStart w:id="10" w:name="_Toc379224725"/>
      <w:r>
        <w:lastRenderedPageBreak/>
        <w:t>Our Understanding of Your Needs</w:t>
      </w:r>
      <w:bookmarkEnd w:id="10"/>
    </w:p>
    <w:p w14:paraId="15DEA760" w14:textId="21B4358C" w:rsidR="005C1182" w:rsidRDefault="005C1182" w:rsidP="008915BB">
      <w:r>
        <w:t>In</w:t>
      </w:r>
      <w:r w:rsidR="001F119A">
        <w:t xml:space="preserve"> the last two weeks of January 2014 we conducted</w:t>
      </w:r>
      <w:r>
        <w:t xml:space="preserve"> </w:t>
      </w:r>
      <w:r w:rsidR="001F119A">
        <w:t xml:space="preserve">high level </w:t>
      </w:r>
      <w:r>
        <w:t xml:space="preserve">conversations </w:t>
      </w:r>
      <w:r w:rsidR="001F119A">
        <w:t xml:space="preserve">both </w:t>
      </w:r>
      <w:r>
        <w:t>with your staff and yo</w:t>
      </w:r>
      <w:r w:rsidR="001F119A">
        <w:t xml:space="preserve">ur technology partner </w:t>
      </w:r>
      <w:proofErr w:type="spellStart"/>
      <w:r w:rsidR="001F119A">
        <w:t>EchoDitto</w:t>
      </w:r>
      <w:proofErr w:type="spellEnd"/>
      <w:r w:rsidR="001F119A">
        <w:t>.  As a result of those conversations</w:t>
      </w:r>
      <w:r>
        <w:t xml:space="preserve"> we’ve been able to gather the f</w:t>
      </w:r>
      <w:r w:rsidR="001F119A">
        <w:t>ollowing high level goals for your project:</w:t>
      </w:r>
    </w:p>
    <w:p w14:paraId="28B20DAE" w14:textId="0095A1AD" w:rsidR="00F25A55" w:rsidRDefault="001F119A" w:rsidP="00520FFC">
      <w:pPr>
        <w:pStyle w:val="Heading2"/>
      </w:pPr>
      <w:bookmarkStart w:id="11" w:name="_Toc379224726"/>
      <w:r>
        <w:t xml:space="preserve">Salesforce must be in place to support </w:t>
      </w:r>
      <w:proofErr w:type="spellStart"/>
      <w:r>
        <w:t>MomentUs</w:t>
      </w:r>
      <w:proofErr w:type="spellEnd"/>
      <w:r>
        <w:t xml:space="preserve"> at launch and as the program evolves</w:t>
      </w:r>
      <w:bookmarkEnd w:id="11"/>
    </w:p>
    <w:p w14:paraId="032A642C" w14:textId="0AF1DB85" w:rsidR="001F119A" w:rsidRDefault="001F119A" w:rsidP="001F119A">
      <w:r>
        <w:t xml:space="preserve">The most critical aspect of this implementation both in terms of time sensitivity as well as functionality is centered </w:t>
      </w:r>
      <w:proofErr w:type="gramStart"/>
      <w:r>
        <w:t>around</w:t>
      </w:r>
      <w:proofErr w:type="gramEnd"/>
      <w:r>
        <w:t xml:space="preserve"> the support for the </w:t>
      </w:r>
      <w:proofErr w:type="spellStart"/>
      <w:r>
        <w:t>MomentUs</w:t>
      </w:r>
      <w:proofErr w:type="spellEnd"/>
      <w:r>
        <w:t xml:space="preserve"> project.  Our current understanding of this project and how it relates to Salesforce is as follows:</w:t>
      </w:r>
    </w:p>
    <w:p w14:paraId="56F187C1" w14:textId="314E1031" w:rsidR="001F119A" w:rsidRDefault="001F119A" w:rsidP="001F119A">
      <w:pPr>
        <w:pStyle w:val="ListParagraph"/>
        <w:numPr>
          <w:ilvl w:val="0"/>
          <w:numId w:val="31"/>
        </w:numPr>
      </w:pPr>
      <w:proofErr w:type="spellStart"/>
      <w:r>
        <w:t>MomentUs</w:t>
      </w:r>
      <w:proofErr w:type="spellEnd"/>
      <w:r>
        <w:t xml:space="preserve"> will be comprised of a series of websites focused on </w:t>
      </w:r>
      <w:r w:rsidR="004C2AC5">
        <w:t>organizing institutions and individuals</w:t>
      </w:r>
      <w:r>
        <w:t xml:space="preserve"> within</w:t>
      </w:r>
      <w:r w:rsidR="004C2AC5">
        <w:t xml:space="preserve"> six</w:t>
      </w:r>
      <w:r>
        <w:t xml:space="preserve"> specific community sectors </w:t>
      </w:r>
      <w:r w:rsidR="00D67380">
        <w:t xml:space="preserve">with the goal of increased institutional and public support </w:t>
      </w:r>
      <w:r w:rsidR="004C2AC5">
        <w:t xml:space="preserve">to help America become better prepared to minimize the risks and maximize opportunities of </w:t>
      </w:r>
      <w:del w:id="12" w:author="Sandi" w:date="2014-02-04T11:49:00Z">
        <w:r w:rsidR="004C2AC5" w:rsidDel="00C53CE1">
          <w:delText>chaning</w:delText>
        </w:r>
      </w:del>
      <w:ins w:id="13" w:author="Sandi" w:date="2014-02-04T11:49:00Z">
        <w:r w:rsidR="00C53CE1">
          <w:t>changing</w:t>
        </w:r>
      </w:ins>
      <w:r w:rsidR="004C2AC5">
        <w:t xml:space="preserve"> climate.</w:t>
      </w:r>
    </w:p>
    <w:p w14:paraId="5AB5DFE5" w14:textId="20C69803" w:rsidR="001F119A" w:rsidRDefault="001F119A" w:rsidP="001F119A">
      <w:pPr>
        <w:pStyle w:val="ListParagraph"/>
        <w:numPr>
          <w:ilvl w:val="0"/>
          <w:numId w:val="31"/>
        </w:numPr>
      </w:pPr>
      <w:r>
        <w:t>The primary goal</w:t>
      </w:r>
      <w:r w:rsidR="00D67380">
        <w:t>s</w:t>
      </w:r>
      <w:r>
        <w:t xml:space="preserve"> of the CRM application are: </w:t>
      </w:r>
    </w:p>
    <w:p w14:paraId="0277C03F" w14:textId="77777777" w:rsidR="001F119A" w:rsidRDefault="001F119A" w:rsidP="001F119A">
      <w:pPr>
        <w:pStyle w:val="ListParagraph"/>
        <w:numPr>
          <w:ilvl w:val="1"/>
          <w:numId w:val="31"/>
        </w:numPr>
      </w:pPr>
      <w:r>
        <w:t>capture information of individuals and organizations (along with their respective roles)</w:t>
      </w:r>
    </w:p>
    <w:p w14:paraId="5F1E32D7" w14:textId="7DC26887" w:rsidR="001F119A" w:rsidRDefault="001F119A" w:rsidP="001F119A">
      <w:pPr>
        <w:pStyle w:val="ListParagraph"/>
        <w:numPr>
          <w:ilvl w:val="1"/>
          <w:numId w:val="31"/>
        </w:numPr>
      </w:pPr>
      <w:r>
        <w:t>track their progress on their site specific to-do lists</w:t>
      </w:r>
      <w:r w:rsidR="00D67380">
        <w:t xml:space="preserve"> and site interactions</w:t>
      </w:r>
    </w:p>
    <w:p w14:paraId="7F10C15C" w14:textId="26310126" w:rsidR="001F119A" w:rsidRDefault="001F119A" w:rsidP="001F119A">
      <w:pPr>
        <w:pStyle w:val="ListParagraph"/>
        <w:numPr>
          <w:ilvl w:val="1"/>
          <w:numId w:val="31"/>
        </w:numPr>
      </w:pPr>
      <w:r>
        <w:t xml:space="preserve">allow </w:t>
      </w:r>
      <w:proofErr w:type="spellStart"/>
      <w:r>
        <w:t>ecoAmerica</w:t>
      </w:r>
      <w:proofErr w:type="spellEnd"/>
      <w:r>
        <w:t xml:space="preserve"> to push out next steps (ideally in an automated style) related to their to do list progress</w:t>
      </w:r>
      <w:r w:rsidR="00D67380">
        <w:t xml:space="preserve"> and online interactions</w:t>
      </w:r>
    </w:p>
    <w:p w14:paraId="391993B6" w14:textId="77777777" w:rsidR="00D67380" w:rsidRDefault="00D67380" w:rsidP="001F119A">
      <w:pPr>
        <w:pStyle w:val="ListParagraph"/>
        <w:numPr>
          <w:ilvl w:val="1"/>
          <w:numId w:val="31"/>
        </w:numPr>
      </w:pPr>
      <w:r>
        <w:t xml:space="preserve">infuse </w:t>
      </w:r>
      <w:proofErr w:type="spellStart"/>
      <w:r>
        <w:t>ecoAmerica’s</w:t>
      </w:r>
      <w:proofErr w:type="spellEnd"/>
      <w:r>
        <w:t xml:space="preserve"> online and offline marketing program with useful segmentation information</w:t>
      </w:r>
    </w:p>
    <w:p w14:paraId="302E24DC" w14:textId="6AF3CF26" w:rsidR="001F119A" w:rsidRDefault="00D67380" w:rsidP="001F119A">
      <w:pPr>
        <w:pStyle w:val="ListParagraph"/>
        <w:numPr>
          <w:ilvl w:val="1"/>
          <w:numId w:val="31"/>
        </w:numPr>
      </w:pPr>
      <w:r>
        <w:t xml:space="preserve">natively integrate with both the </w:t>
      </w:r>
      <w:proofErr w:type="spellStart"/>
      <w:r>
        <w:t>MomentUs</w:t>
      </w:r>
      <w:proofErr w:type="spellEnd"/>
      <w:r>
        <w:t xml:space="preserve"> family of sites as well as </w:t>
      </w:r>
      <w:proofErr w:type="spellStart"/>
      <w:r>
        <w:t>ecoAmerica’s</w:t>
      </w:r>
      <w:proofErr w:type="spellEnd"/>
      <w:r>
        <w:t xml:space="preserve"> email service provider of choice </w:t>
      </w:r>
    </w:p>
    <w:p w14:paraId="4105DD41" w14:textId="1286280C" w:rsidR="00D67380" w:rsidRDefault="00D67380" w:rsidP="00D67380">
      <w:pPr>
        <w:pStyle w:val="ListParagraph"/>
        <w:numPr>
          <w:ilvl w:val="0"/>
          <w:numId w:val="31"/>
        </w:numPr>
      </w:pPr>
      <w:r>
        <w:t>The data architecture must be well defined but flexible to support the core needs of the sites as launch as well as anticipated needs in the future</w:t>
      </w:r>
    </w:p>
    <w:p w14:paraId="1905E746" w14:textId="627C5A0E" w:rsidR="00D67380" w:rsidRDefault="00D67380" w:rsidP="00D67380">
      <w:pPr>
        <w:pStyle w:val="ListParagraph"/>
        <w:numPr>
          <w:ilvl w:val="1"/>
          <w:numId w:val="31"/>
        </w:numPr>
      </w:pPr>
      <w:r>
        <w:t xml:space="preserve">For instance, the faith based site may collect a “denomination” field, while other sites may not collect that field.   </w:t>
      </w:r>
    </w:p>
    <w:p w14:paraId="668A4B6C" w14:textId="77777777" w:rsidR="00D67380" w:rsidRDefault="00D67380" w:rsidP="00D67380">
      <w:pPr>
        <w:pStyle w:val="ListParagraph"/>
        <w:numPr>
          <w:ilvl w:val="1"/>
          <w:numId w:val="31"/>
        </w:numPr>
      </w:pPr>
      <w:r>
        <w:t xml:space="preserve">Future interactions outside of the to-do list may become necessary to track and </w:t>
      </w:r>
      <w:proofErr w:type="spellStart"/>
      <w:r>
        <w:t>ecoAmerica</w:t>
      </w:r>
      <w:proofErr w:type="spellEnd"/>
      <w:r>
        <w:t xml:space="preserve"> will need a systemic way to capture those interactions, be able to segment on them and potentially provide automated marketing around those similar to the to-do list</w:t>
      </w:r>
    </w:p>
    <w:p w14:paraId="5797B389" w14:textId="7E0BFB07" w:rsidR="00D67380" w:rsidRDefault="00D67380" w:rsidP="00D67380">
      <w:pPr>
        <w:pStyle w:val="ListParagraph"/>
        <w:numPr>
          <w:ilvl w:val="0"/>
          <w:numId w:val="31"/>
        </w:numPr>
      </w:pPr>
      <w:r>
        <w:t xml:space="preserve">The information collected from the </w:t>
      </w:r>
      <w:proofErr w:type="spellStart"/>
      <w:r>
        <w:t>MomentUs</w:t>
      </w:r>
      <w:proofErr w:type="spellEnd"/>
      <w:r>
        <w:t xml:space="preserve"> sites must be combined </w:t>
      </w:r>
      <w:r w:rsidR="004C2AC5">
        <w:t xml:space="preserve">with current information held within </w:t>
      </w:r>
      <w:proofErr w:type="spellStart"/>
      <w:r w:rsidR="004C2AC5">
        <w:t>ecoAmerica</w:t>
      </w:r>
      <w:proofErr w:type="spellEnd"/>
      <w:r w:rsidR="004C2AC5">
        <w:t xml:space="preserve"> and provide a holistic view of  </w:t>
      </w:r>
      <w:del w:id="14" w:author="Sandi" w:date="2014-02-04T11:51:00Z">
        <w:r w:rsidR="004C2AC5" w:rsidDel="00C53CE1">
          <w:delText>insitutions</w:delText>
        </w:r>
      </w:del>
      <w:ins w:id="15" w:author="Sandi" w:date="2014-02-04T11:51:00Z">
        <w:r w:rsidR="00C53CE1">
          <w:t>institutions</w:t>
        </w:r>
      </w:ins>
      <w:r w:rsidR="004C2AC5">
        <w:t xml:space="preserve"> and individuals</w:t>
      </w:r>
    </w:p>
    <w:p w14:paraId="32E93D56" w14:textId="77777777" w:rsidR="001F119A" w:rsidRPr="001F119A" w:rsidRDefault="001F119A" w:rsidP="001F119A"/>
    <w:p w14:paraId="5349CA48" w14:textId="36289928" w:rsidR="001F119A" w:rsidRDefault="001F119A" w:rsidP="001F119A">
      <w:pPr>
        <w:pStyle w:val="Heading2"/>
      </w:pPr>
      <w:bookmarkStart w:id="16" w:name="_Toc379224727"/>
      <w:r>
        <w:lastRenderedPageBreak/>
        <w:t xml:space="preserve">Salesforce must become the database of record for all of </w:t>
      </w:r>
      <w:proofErr w:type="spellStart"/>
      <w:r>
        <w:t>ecoAmerica</w:t>
      </w:r>
      <w:proofErr w:type="spellEnd"/>
      <w:r>
        <w:t xml:space="preserve"> and the application architecture must support the needs of the organization as a whole</w:t>
      </w:r>
      <w:bookmarkEnd w:id="16"/>
    </w:p>
    <w:p w14:paraId="70773826" w14:textId="2CAA317B" w:rsidR="00F25A55" w:rsidRDefault="004C2AC5" w:rsidP="004C2AC5">
      <w:proofErr w:type="spellStart"/>
      <w:r>
        <w:t>EcoAmerica</w:t>
      </w:r>
      <w:proofErr w:type="spellEnd"/>
      <w:r>
        <w:t xml:space="preserve"> has two existing Salesforce instances that are targeted to support separate pieces of </w:t>
      </w:r>
      <w:proofErr w:type="spellStart"/>
      <w:r>
        <w:t>ecoAmerica’s</w:t>
      </w:r>
      <w:proofErr w:type="spellEnd"/>
      <w:r>
        <w:t xml:space="preserve"> program.   The longer lived instance is predominantly focused on high dollar individual and institutional giving.   The more recently created instance is designed for supporting the </w:t>
      </w:r>
      <w:proofErr w:type="spellStart"/>
      <w:r>
        <w:t>MomentUs</w:t>
      </w:r>
      <w:proofErr w:type="spellEnd"/>
      <w:r>
        <w:t xml:space="preserve"> project.   Due to deficiencies in both data structure and functionality there are also a series of spreadsheets where </w:t>
      </w:r>
      <w:proofErr w:type="spellStart"/>
      <w:r>
        <w:t>ecoAmerica</w:t>
      </w:r>
      <w:proofErr w:type="spellEnd"/>
      <w:r>
        <w:t xml:space="preserve"> is tracking information about organizations, individuals, gifts and other interactions.  </w:t>
      </w:r>
    </w:p>
    <w:p w14:paraId="3511CBF5" w14:textId="77777777" w:rsidR="004C2AC5" w:rsidRDefault="004C2AC5" w:rsidP="004C2AC5"/>
    <w:p w14:paraId="184F3B33" w14:textId="198E57C7" w:rsidR="004C2AC5" w:rsidRDefault="004C2AC5" w:rsidP="004C2AC5">
      <w:r>
        <w:t xml:space="preserve">The goal of the CRM build must include a process for combining these instances, folding in any external spreadsheets or outlier data stores and building a structure that supports current (and </w:t>
      </w:r>
      <w:proofErr w:type="spellStart"/>
      <w:r>
        <w:t>forseeable</w:t>
      </w:r>
      <w:proofErr w:type="spellEnd"/>
      <w:r>
        <w:t xml:space="preserve"> future) development, marketing and programmatic needs within the organization.  </w:t>
      </w:r>
    </w:p>
    <w:p w14:paraId="50E2029F" w14:textId="77777777" w:rsidR="001F119A" w:rsidRDefault="001F119A" w:rsidP="008915BB"/>
    <w:p w14:paraId="4798E802" w14:textId="2A30B859" w:rsidR="001F119A" w:rsidRDefault="001F119A" w:rsidP="001F119A">
      <w:pPr>
        <w:pStyle w:val="Heading2"/>
      </w:pPr>
      <w:bookmarkStart w:id="17" w:name="_Toc379224728"/>
      <w:proofErr w:type="spellStart"/>
      <w:proofErr w:type="gramStart"/>
      <w:r>
        <w:t>ecoAmerica</w:t>
      </w:r>
      <w:proofErr w:type="spellEnd"/>
      <w:proofErr w:type="gramEnd"/>
      <w:r>
        <w:t xml:space="preserve"> must have a partner they can rely upon for training, support and assisting in growing the platform as the organization’s needs evolve</w:t>
      </w:r>
      <w:bookmarkEnd w:id="17"/>
    </w:p>
    <w:p w14:paraId="430E2D05" w14:textId="1A52DF17" w:rsidR="004C2AC5" w:rsidRPr="004C2AC5" w:rsidRDefault="00DF2168" w:rsidP="004C2AC5">
      <w:r>
        <w:t xml:space="preserve">Without a fully supported instance, trained Administrators and the </w:t>
      </w:r>
      <w:del w:id="18" w:author="Sandi" w:date="2014-02-04T11:56:00Z">
        <w:r w:rsidDel="00C53CE1">
          <w:delText>ability  to</w:delText>
        </w:r>
      </w:del>
      <w:ins w:id="19" w:author="Sandi" w:date="2014-02-04T11:56:00Z">
        <w:r w:rsidR="00C53CE1">
          <w:t>ability to</w:t>
        </w:r>
      </w:ins>
      <w:r>
        <w:t xml:space="preserve"> evolve the platform</w:t>
      </w:r>
      <w:ins w:id="20" w:author="Sandi" w:date="2014-02-04T11:57:00Z">
        <w:r w:rsidR="00C53CE1">
          <w:t>,</w:t>
        </w:r>
      </w:ins>
      <w:r>
        <w:t xml:space="preserve"> the CRM project will not be successful.   As a result, </w:t>
      </w:r>
      <w:proofErr w:type="spellStart"/>
      <w:r>
        <w:t>ecoAmeric</w:t>
      </w:r>
      <w:r w:rsidR="007B6875">
        <w:t>a</w:t>
      </w:r>
      <w:proofErr w:type="spellEnd"/>
      <w:r w:rsidR="007B6875">
        <w:t xml:space="preserve"> needs a partner that can help define a solution that meets the short term needs, train administrators to use that system and build a flexible solution that can grow as </w:t>
      </w:r>
      <w:proofErr w:type="spellStart"/>
      <w:r w:rsidR="007B6875">
        <w:t>ecoAmerica’s</w:t>
      </w:r>
      <w:proofErr w:type="spellEnd"/>
      <w:r w:rsidR="007B6875">
        <w:t xml:space="preserve"> needs evolve.</w:t>
      </w:r>
    </w:p>
    <w:p w14:paraId="2C072C06" w14:textId="77777777" w:rsidR="001F119A" w:rsidRDefault="001F119A" w:rsidP="001F119A"/>
    <w:p w14:paraId="2A1D03D4" w14:textId="0440C090" w:rsidR="001F119A" w:rsidRPr="001F119A" w:rsidRDefault="007B6875" w:rsidP="001F119A">
      <w:r>
        <w:t>At Jackson River we pride ourselves on being a great long term partner and have built our business on our reputation on being smart, fun to work with and available when our clients need us most.</w:t>
      </w:r>
    </w:p>
    <w:p w14:paraId="098B7F22" w14:textId="77777777" w:rsidR="001F119A" w:rsidRDefault="001F119A" w:rsidP="008915BB"/>
    <w:p w14:paraId="7E66E3C7" w14:textId="7879EC30" w:rsidR="00520FFC" w:rsidRDefault="00520FFC">
      <w:pPr>
        <w:rPr>
          <w:rFonts w:asciiTheme="majorHAnsi" w:hAnsiTheme="majorHAnsi"/>
          <w:b/>
          <w:bCs/>
          <w:kern w:val="32"/>
          <w:sz w:val="36"/>
          <w:szCs w:val="36"/>
        </w:rPr>
      </w:pPr>
      <w:r>
        <w:br w:type="page"/>
      </w:r>
    </w:p>
    <w:p w14:paraId="1952CADF" w14:textId="40C43DD5" w:rsidR="00520FFC" w:rsidRDefault="00C47397" w:rsidP="00520FFC">
      <w:pPr>
        <w:pStyle w:val="Heading1"/>
      </w:pPr>
      <w:bookmarkStart w:id="21" w:name="_Toc379224729"/>
      <w:r>
        <w:lastRenderedPageBreak/>
        <w:t>Our Recommendations</w:t>
      </w:r>
      <w:bookmarkEnd w:id="21"/>
      <w:r>
        <w:t xml:space="preserve"> </w:t>
      </w:r>
    </w:p>
    <w:p w14:paraId="7447D503" w14:textId="3E48CCDD" w:rsidR="00C47397" w:rsidRDefault="00C47397" w:rsidP="00C47397">
      <w:pPr>
        <w:pStyle w:val="Heading2"/>
      </w:pPr>
      <w:bookmarkStart w:id="22" w:name="_Toc379224730"/>
      <w:r>
        <w:t xml:space="preserve">Prepare the new Salesforce </w:t>
      </w:r>
      <w:proofErr w:type="spellStart"/>
      <w:r>
        <w:t>MomentUs</w:t>
      </w:r>
      <w:proofErr w:type="spellEnd"/>
      <w:r>
        <w:t xml:space="preserve"> Instance for the ideal future state</w:t>
      </w:r>
      <w:bookmarkEnd w:id="22"/>
    </w:p>
    <w:p w14:paraId="6074A0AE" w14:textId="119EB693" w:rsidR="00C47397" w:rsidRDefault="00D46C7B" w:rsidP="00C47397">
      <w:r>
        <w:t>We recommend focusing build efforts in the new instance of Salesforce as the old development instance has an outdated version of the Nonprofit Starter Pack.   This approach will require installing and configuring the Nonprofit Starter Pack in the new instance and updating existing data within that instance to match the new data structure.   This approach is essentially starting from scratch, but given the current environment we don’t feel like salvaging the old instance makes much sense.   This goal would need to be complete prior to launch of the site.</w:t>
      </w:r>
    </w:p>
    <w:p w14:paraId="04BA001D" w14:textId="029D7AD0" w:rsidR="00C47397" w:rsidRDefault="00C47397" w:rsidP="00C47397">
      <w:pPr>
        <w:pStyle w:val="Heading2"/>
      </w:pPr>
      <w:bookmarkStart w:id="23" w:name="_Toc379224731"/>
      <w:r>
        <w:t xml:space="preserve">Assist </w:t>
      </w:r>
      <w:proofErr w:type="spellStart"/>
      <w:r>
        <w:t>EchoDitto</w:t>
      </w:r>
      <w:proofErr w:type="spellEnd"/>
      <w:r>
        <w:t xml:space="preserve"> in defining the integration architecture and automation required for the </w:t>
      </w:r>
      <w:proofErr w:type="spellStart"/>
      <w:r>
        <w:t>MomentUs</w:t>
      </w:r>
      <w:proofErr w:type="spellEnd"/>
      <w:r>
        <w:t xml:space="preserve"> launch</w:t>
      </w:r>
      <w:bookmarkEnd w:id="23"/>
    </w:p>
    <w:p w14:paraId="6FE0E1BF" w14:textId="11605F60" w:rsidR="00D46C7B" w:rsidRDefault="00D46C7B" w:rsidP="00C47397">
      <w:r>
        <w:t>During our discussions in January it became apparent that the integration architecture and requirements are still in a state of flux.  Part of our role in this project will be to assist in nailing down th</w:t>
      </w:r>
      <w:r w:rsidR="007B6875">
        <w:t>ose requirements (which may include</w:t>
      </w:r>
      <w:r>
        <w:t xml:space="preserve"> pushing “nice to have”</w:t>
      </w:r>
      <w:r w:rsidR="007B6875">
        <w:t xml:space="preserve"> requirements to </w:t>
      </w:r>
      <w:r>
        <w:t>future phase</w:t>
      </w:r>
      <w:r w:rsidR="007B6875">
        <w:t>s</w:t>
      </w:r>
      <w:r>
        <w:t xml:space="preserve">) as well as potentially assisting in developing the integration layer itself. </w:t>
      </w:r>
    </w:p>
    <w:p w14:paraId="6139B93E" w14:textId="77777777" w:rsidR="00D46C7B" w:rsidRDefault="00D46C7B" w:rsidP="00C47397"/>
    <w:p w14:paraId="59F5AB94" w14:textId="52FE3D4F" w:rsidR="00C47397" w:rsidRPr="00C47397" w:rsidRDefault="00D46C7B" w:rsidP="00C47397">
      <w:r>
        <w:t xml:space="preserve">In addition we will assist in defining and implementing the automation that will power the to-do list follow ups in Salesforce (specifically, messages that may be sent to individuals pushing them to complete their to-do list, reminders for to-do list items and congratulatory messages when milestones are complete).  </w:t>
      </w:r>
    </w:p>
    <w:p w14:paraId="23F7A83A" w14:textId="5FC862D4" w:rsidR="00C47397" w:rsidRDefault="00C47397" w:rsidP="00C47397">
      <w:pPr>
        <w:pStyle w:val="Heading2"/>
      </w:pPr>
      <w:bookmarkStart w:id="24" w:name="_Toc379224732"/>
      <w:r>
        <w:t>Decommission the old development Salesforce instance and migrate to the new state</w:t>
      </w:r>
      <w:bookmarkEnd w:id="24"/>
    </w:p>
    <w:p w14:paraId="6E7D2C17" w14:textId="65F4C90D" w:rsidR="00C47397" w:rsidRDefault="007B6875" w:rsidP="00C47397">
      <w:r>
        <w:t xml:space="preserve">We recommend migrating all of the data and functionality into the more recently established Salesforce instance (which we’re referring to as the “new </w:t>
      </w:r>
      <w:proofErr w:type="spellStart"/>
      <w:r>
        <w:t>MomentUs</w:t>
      </w:r>
      <w:proofErr w:type="spellEnd"/>
      <w:r>
        <w:t xml:space="preserve"> Instance”.    This includes data mapping and migration, recreation of any critical business functions and features as well as resolving any current limitations of the old instance.</w:t>
      </w:r>
    </w:p>
    <w:p w14:paraId="2793CF94" w14:textId="77777777" w:rsidR="003B0691" w:rsidRDefault="003B0691" w:rsidP="00C47397"/>
    <w:p w14:paraId="6C8F2120" w14:textId="4D3CB4F4" w:rsidR="003B0691" w:rsidRDefault="003B0691" w:rsidP="00C47397">
      <w:r>
        <w:t xml:space="preserve">As part of this migration we will also fold in any external data sources that need to be migrated into the new Salesforce environment and provide a full data map prior to that migration.   The migration step will also include data scrubbing and </w:t>
      </w:r>
      <w:proofErr w:type="spellStart"/>
      <w:r>
        <w:t>deduping</w:t>
      </w:r>
      <w:proofErr w:type="spellEnd"/>
      <w:r>
        <w:t>.</w:t>
      </w:r>
    </w:p>
    <w:p w14:paraId="0D145332" w14:textId="2CF6C2A4" w:rsidR="00C47397" w:rsidRDefault="00D46C7B" w:rsidP="00D46C7B">
      <w:pPr>
        <w:pStyle w:val="Heading2"/>
      </w:pPr>
      <w:bookmarkStart w:id="25" w:name="_Toc379224733"/>
      <w:r>
        <w:t>Train and Support ecoAmerica staff on the new Salesforce paradigm</w:t>
      </w:r>
      <w:bookmarkEnd w:id="25"/>
    </w:p>
    <w:p w14:paraId="10CEED1D" w14:textId="390A6F7B" w:rsidR="00D46C7B" w:rsidRDefault="003B0691" w:rsidP="00C47397">
      <w:r>
        <w:t xml:space="preserve">Each phase of the project will include a training component which include screencasts and documentation where appropriate.   We also recommend that at least one person from </w:t>
      </w:r>
      <w:proofErr w:type="spellStart"/>
      <w:r>
        <w:t>ecoAmerica</w:t>
      </w:r>
      <w:proofErr w:type="spellEnd"/>
      <w:r>
        <w:t xml:space="preserve"> attend Salesforce training at the discounted nonprofit rate.   In addition, you may sign up for free at forcify.me for our training videos focused on the Nonprofit Starter Pack.</w:t>
      </w:r>
    </w:p>
    <w:p w14:paraId="5E4085AD" w14:textId="237C8B93" w:rsidR="00C47397" w:rsidRDefault="00C47397" w:rsidP="00C47397">
      <w:pPr>
        <w:pStyle w:val="Heading1"/>
      </w:pPr>
      <w:bookmarkStart w:id="26" w:name="_Toc379224734"/>
      <w:r>
        <w:lastRenderedPageBreak/>
        <w:t>Our Approach</w:t>
      </w:r>
      <w:bookmarkEnd w:id="26"/>
    </w:p>
    <w:p w14:paraId="1BA4FCA2" w14:textId="05F97F18" w:rsidR="00C47397" w:rsidRDefault="00C47397" w:rsidP="00C47397">
      <w:pPr>
        <w:pStyle w:val="Heading2"/>
      </w:pPr>
      <w:bookmarkStart w:id="27" w:name="_Toc379224735"/>
      <w:r>
        <w:t>Discovery</w:t>
      </w:r>
      <w:bookmarkEnd w:id="27"/>
    </w:p>
    <w:p w14:paraId="4F8D709E" w14:textId="3554200F" w:rsidR="00AC315A" w:rsidRDefault="00AC315A" w:rsidP="00AC315A">
      <w:r>
        <w:t>Given the timeline, the discovery will be brief and focused on the following goals:</w:t>
      </w:r>
    </w:p>
    <w:p w14:paraId="1430F5D8" w14:textId="2791B832" w:rsidR="00AC315A" w:rsidRDefault="00AC315A" w:rsidP="00AC315A">
      <w:pPr>
        <w:pStyle w:val="ListParagraph"/>
        <w:numPr>
          <w:ilvl w:val="0"/>
          <w:numId w:val="33"/>
        </w:numPr>
      </w:pPr>
      <w:r>
        <w:t xml:space="preserve">Define the minimum viable product to support the </w:t>
      </w:r>
      <w:proofErr w:type="spellStart"/>
      <w:r>
        <w:t>MomentUs</w:t>
      </w:r>
      <w:proofErr w:type="spellEnd"/>
      <w:r>
        <w:t xml:space="preserve"> launch</w:t>
      </w:r>
    </w:p>
    <w:p w14:paraId="4838012B" w14:textId="11501863" w:rsidR="00AC315A" w:rsidRDefault="00AC315A" w:rsidP="00AC315A">
      <w:pPr>
        <w:pStyle w:val="ListParagraph"/>
        <w:numPr>
          <w:ilvl w:val="0"/>
          <w:numId w:val="33"/>
        </w:numPr>
      </w:pPr>
      <w:r>
        <w:t>Define the future state CRM, specifically highlighting areas that must be in place for Phase 1 launch</w:t>
      </w:r>
    </w:p>
    <w:p w14:paraId="2E01ACD4" w14:textId="2ADEAB6F" w:rsidR="00AC315A" w:rsidRDefault="00AC315A" w:rsidP="00AC315A">
      <w:pPr>
        <w:pStyle w:val="ListParagraph"/>
        <w:numPr>
          <w:ilvl w:val="0"/>
          <w:numId w:val="33"/>
        </w:numPr>
      </w:pPr>
      <w:r>
        <w:t>Define data maintenance tasks needed</w:t>
      </w:r>
    </w:p>
    <w:p w14:paraId="48C4397F" w14:textId="5E11BC87" w:rsidR="00AC315A" w:rsidRDefault="00AC315A" w:rsidP="00AC315A">
      <w:pPr>
        <w:pStyle w:val="ListParagraph"/>
        <w:numPr>
          <w:ilvl w:val="0"/>
          <w:numId w:val="33"/>
        </w:numPr>
      </w:pPr>
      <w:r>
        <w:t>Determine scope of Jackson River involvement in integration</w:t>
      </w:r>
    </w:p>
    <w:p w14:paraId="697A60E1" w14:textId="3A9628DB" w:rsidR="00AC315A" w:rsidRDefault="00AC315A" w:rsidP="00AC315A">
      <w:pPr>
        <w:pStyle w:val="ListParagraph"/>
        <w:numPr>
          <w:ilvl w:val="0"/>
          <w:numId w:val="33"/>
        </w:numPr>
      </w:pPr>
      <w:del w:id="28" w:author="Sandi" w:date="2014-02-04T12:02:00Z">
        <w:r w:rsidDel="00BE2E34">
          <w:delText>Level set</w:delText>
        </w:r>
      </w:del>
      <w:ins w:id="29" w:author="Sandi" w:date="2014-02-04T12:02:00Z">
        <w:r w:rsidR="00BE2E34">
          <w:t>Finalize</w:t>
        </w:r>
      </w:ins>
      <w:r>
        <w:t xml:space="preserve"> current scope and estimates and produce phase 1 implementation statement of work</w:t>
      </w:r>
    </w:p>
    <w:p w14:paraId="7C034D22" w14:textId="717A1F55" w:rsidR="00C47397" w:rsidRDefault="003B0691" w:rsidP="00C47397">
      <w:pPr>
        <w:pStyle w:val="ListParagraph"/>
        <w:numPr>
          <w:ilvl w:val="0"/>
          <w:numId w:val="33"/>
        </w:numPr>
      </w:pPr>
      <w:r>
        <w:t xml:space="preserve">Prototype solutions </w:t>
      </w:r>
      <w:del w:id="30" w:author="Sandi" w:date="2014-02-04T12:03:00Z">
        <w:r w:rsidDel="00BE2E34">
          <w:delText xml:space="preserve">where </w:delText>
        </w:r>
      </w:del>
      <w:ins w:id="31" w:author="Sandi" w:date="2014-02-04T12:03:00Z">
        <w:r w:rsidR="00BE2E34">
          <w:t>as</w:t>
        </w:r>
        <w:r w:rsidR="00BE2E34">
          <w:t xml:space="preserve"> </w:t>
        </w:r>
      </w:ins>
      <w:r>
        <w:t xml:space="preserve">needed to </w:t>
      </w:r>
      <w:del w:id="32" w:author="Sandi" w:date="2014-02-04T12:03:00Z">
        <w:r w:rsidDel="00BE2E34">
          <w:delText>both assist in clarifying</w:delText>
        </w:r>
      </w:del>
      <w:ins w:id="33" w:author="Sandi" w:date="2014-02-04T12:03:00Z">
        <w:r w:rsidR="00BE2E34">
          <w:t>clarify</w:t>
        </w:r>
      </w:ins>
      <w:r>
        <w:t xml:space="preserve"> functionality </w:t>
      </w:r>
      <w:del w:id="34" w:author="Sandi" w:date="2014-02-04T12:03:00Z">
        <w:r w:rsidDel="00BE2E34">
          <w:delText>as well as defining</w:delText>
        </w:r>
      </w:del>
      <w:ins w:id="35" w:author="Sandi" w:date="2014-02-04T12:03:00Z">
        <w:r w:rsidR="00BE2E34">
          <w:t>and define</w:t>
        </w:r>
      </w:ins>
      <w:r>
        <w:t xml:space="preserve"> various approaches to specific problems</w:t>
      </w:r>
    </w:p>
    <w:p w14:paraId="5EA76982" w14:textId="059EB61E" w:rsidR="00C47397" w:rsidRDefault="00C47397" w:rsidP="00C47397">
      <w:pPr>
        <w:pStyle w:val="Heading2"/>
      </w:pPr>
      <w:bookmarkStart w:id="36" w:name="_Toc379224736"/>
      <w:r>
        <w:t>Phase 1 Implementation</w:t>
      </w:r>
      <w:bookmarkEnd w:id="36"/>
    </w:p>
    <w:p w14:paraId="578788FA" w14:textId="1A34FAF4" w:rsidR="00C47397" w:rsidRDefault="007B6875" w:rsidP="007B6875">
      <w:pPr>
        <w:pStyle w:val="ListParagraph"/>
        <w:numPr>
          <w:ilvl w:val="0"/>
          <w:numId w:val="34"/>
        </w:numPr>
      </w:pPr>
      <w:r>
        <w:t xml:space="preserve">Implement the minimum viable product as defined in </w:t>
      </w:r>
      <w:del w:id="37" w:author="Sandi" w:date="2014-02-04T12:04:00Z">
        <w:r w:rsidDel="00BE2E34">
          <w:delText xml:space="preserve">discovery </w:delText>
        </w:r>
      </w:del>
      <w:ins w:id="38" w:author="Sandi" w:date="2014-02-04T12:04:00Z">
        <w:r w:rsidR="00BE2E34">
          <w:t>D</w:t>
        </w:r>
        <w:r w:rsidR="00BE2E34">
          <w:t xml:space="preserve">iscovery </w:t>
        </w:r>
      </w:ins>
      <w:r>
        <w:t>including</w:t>
      </w:r>
    </w:p>
    <w:p w14:paraId="6DD70739" w14:textId="6897F98B" w:rsidR="007B6875" w:rsidRDefault="007B6875" w:rsidP="007B6875">
      <w:pPr>
        <w:pStyle w:val="ListParagraph"/>
        <w:numPr>
          <w:ilvl w:val="1"/>
          <w:numId w:val="34"/>
        </w:numPr>
      </w:pPr>
      <w:r>
        <w:t>Object and field definition</w:t>
      </w:r>
    </w:p>
    <w:p w14:paraId="0D5A3062" w14:textId="13989AA5" w:rsidR="007B6875" w:rsidRDefault="007B6875" w:rsidP="007B6875">
      <w:pPr>
        <w:pStyle w:val="ListParagraph"/>
        <w:numPr>
          <w:ilvl w:val="1"/>
          <w:numId w:val="34"/>
        </w:numPr>
      </w:pPr>
      <w:r>
        <w:t>Workflow rules and automation to power online marketing</w:t>
      </w:r>
    </w:p>
    <w:p w14:paraId="294D3FE2" w14:textId="78BF7988" w:rsidR="007B6875" w:rsidRDefault="007B6875" w:rsidP="007B6875">
      <w:pPr>
        <w:pStyle w:val="ListParagraph"/>
        <w:numPr>
          <w:ilvl w:val="1"/>
          <w:numId w:val="34"/>
        </w:numPr>
      </w:pPr>
      <w:r>
        <w:t>Email service provider integration and consulting</w:t>
      </w:r>
    </w:p>
    <w:p w14:paraId="607161BD" w14:textId="327FF92A" w:rsidR="007B6875" w:rsidRDefault="007B6875" w:rsidP="007B6875">
      <w:pPr>
        <w:pStyle w:val="ListParagraph"/>
        <w:numPr>
          <w:ilvl w:val="1"/>
          <w:numId w:val="34"/>
        </w:numPr>
      </w:pPr>
      <w:r>
        <w:t xml:space="preserve">Reporting and dashboards to support </w:t>
      </w:r>
      <w:proofErr w:type="spellStart"/>
      <w:r>
        <w:t>MomentUs</w:t>
      </w:r>
      <w:proofErr w:type="spellEnd"/>
    </w:p>
    <w:p w14:paraId="1B9EBC4D" w14:textId="3BCF8E47" w:rsidR="007B6875" w:rsidRDefault="007B6875" w:rsidP="007B6875">
      <w:pPr>
        <w:pStyle w:val="ListParagraph"/>
        <w:numPr>
          <w:ilvl w:val="0"/>
          <w:numId w:val="34"/>
        </w:numPr>
      </w:pPr>
      <w:r>
        <w:t xml:space="preserve">Assist in website integration as defined in </w:t>
      </w:r>
      <w:del w:id="39" w:author="Sandi" w:date="2014-02-04T12:04:00Z">
        <w:r w:rsidDel="00BE2E34">
          <w:delText>discovery</w:delText>
        </w:r>
      </w:del>
      <w:ins w:id="40" w:author="Sandi" w:date="2014-02-04T12:04:00Z">
        <w:r w:rsidR="00BE2E34">
          <w:t>D</w:t>
        </w:r>
        <w:r w:rsidR="00BE2E34">
          <w:t>iscovery</w:t>
        </w:r>
      </w:ins>
    </w:p>
    <w:p w14:paraId="2F17D6AC" w14:textId="17E6BF7C" w:rsidR="007B6875" w:rsidRDefault="007B6875" w:rsidP="007B6875">
      <w:pPr>
        <w:pStyle w:val="ListParagraph"/>
        <w:numPr>
          <w:ilvl w:val="0"/>
          <w:numId w:val="34"/>
        </w:numPr>
      </w:pPr>
      <w:r>
        <w:t>Port existing data to the new data structure</w:t>
      </w:r>
    </w:p>
    <w:p w14:paraId="7F30DFF5" w14:textId="2E116EDE" w:rsidR="007B6875" w:rsidRDefault="007B6875" w:rsidP="007B6875">
      <w:pPr>
        <w:pStyle w:val="ListParagraph"/>
        <w:numPr>
          <w:ilvl w:val="0"/>
          <w:numId w:val="34"/>
        </w:numPr>
      </w:pPr>
      <w:r>
        <w:t>Develop the underpinning for the future CRM</w:t>
      </w:r>
    </w:p>
    <w:p w14:paraId="0A4CC4ED" w14:textId="2ECBC17E" w:rsidR="007B6875" w:rsidRDefault="007B6875" w:rsidP="007B6875">
      <w:pPr>
        <w:pStyle w:val="ListParagraph"/>
        <w:numPr>
          <w:ilvl w:val="1"/>
          <w:numId w:val="34"/>
        </w:numPr>
      </w:pPr>
      <w:r>
        <w:t>Establish the core Nonprofit Starter Pack implementation and configuration</w:t>
      </w:r>
    </w:p>
    <w:p w14:paraId="6CAC732F" w14:textId="59CADC82" w:rsidR="007B6875" w:rsidRDefault="007B6875" w:rsidP="007B6875">
      <w:pPr>
        <w:pStyle w:val="ListParagraph"/>
        <w:numPr>
          <w:ilvl w:val="1"/>
          <w:numId w:val="34"/>
        </w:numPr>
      </w:pPr>
      <w:r>
        <w:t>Begin the data mapping process for phase 2</w:t>
      </w:r>
    </w:p>
    <w:p w14:paraId="34BD4177" w14:textId="21B33802" w:rsidR="00C47397" w:rsidRDefault="00C47397" w:rsidP="00C47397">
      <w:pPr>
        <w:pStyle w:val="Heading2"/>
      </w:pPr>
      <w:bookmarkStart w:id="41" w:name="_Toc379224737"/>
      <w:r>
        <w:t>Phase 2 Implementation</w:t>
      </w:r>
      <w:bookmarkEnd w:id="41"/>
    </w:p>
    <w:p w14:paraId="5B853E48" w14:textId="76C07BCC" w:rsidR="00C47397" w:rsidRDefault="007B6875" w:rsidP="007B6875">
      <w:pPr>
        <w:pStyle w:val="ListParagraph"/>
        <w:numPr>
          <w:ilvl w:val="0"/>
          <w:numId w:val="35"/>
        </w:numPr>
      </w:pPr>
      <w:r>
        <w:t>Port the old development SF instance to the new SF instance</w:t>
      </w:r>
    </w:p>
    <w:p w14:paraId="185B044B" w14:textId="27D02FDE" w:rsidR="007B6875" w:rsidRDefault="007B6875" w:rsidP="007B6875">
      <w:pPr>
        <w:pStyle w:val="ListParagraph"/>
        <w:numPr>
          <w:ilvl w:val="1"/>
          <w:numId w:val="35"/>
        </w:numPr>
      </w:pPr>
      <w:r>
        <w:t>Complete data mapping</w:t>
      </w:r>
    </w:p>
    <w:p w14:paraId="1D9CEA2B" w14:textId="750DEAFB" w:rsidR="007B6875" w:rsidRDefault="007B6875" w:rsidP="007B6875">
      <w:pPr>
        <w:pStyle w:val="ListParagraph"/>
        <w:numPr>
          <w:ilvl w:val="1"/>
          <w:numId w:val="35"/>
        </w:numPr>
      </w:pPr>
      <w:r>
        <w:t>Establish any remaining field and object definition</w:t>
      </w:r>
    </w:p>
    <w:p w14:paraId="30277706" w14:textId="42FFD033" w:rsidR="007B6875" w:rsidRDefault="007B6875" w:rsidP="007B6875">
      <w:pPr>
        <w:pStyle w:val="ListParagraph"/>
        <w:numPr>
          <w:ilvl w:val="1"/>
          <w:numId w:val="35"/>
        </w:numPr>
      </w:pPr>
      <w:r>
        <w:t>Create additional workflow rules and automation as necessary</w:t>
      </w:r>
    </w:p>
    <w:p w14:paraId="31FC9C2A" w14:textId="43382C2A" w:rsidR="007B6875" w:rsidRDefault="007B6875" w:rsidP="007B6875">
      <w:pPr>
        <w:pStyle w:val="ListParagraph"/>
        <w:numPr>
          <w:ilvl w:val="1"/>
          <w:numId w:val="35"/>
        </w:numPr>
      </w:pPr>
      <w:r>
        <w:t>Migrate the data</w:t>
      </w:r>
    </w:p>
    <w:p w14:paraId="7867DA8C" w14:textId="2C2B214F" w:rsidR="007B6875" w:rsidRDefault="007B6875" w:rsidP="007B6875">
      <w:pPr>
        <w:pStyle w:val="ListParagraph"/>
        <w:numPr>
          <w:ilvl w:val="1"/>
          <w:numId w:val="35"/>
        </w:numPr>
      </w:pPr>
      <w:r>
        <w:t>Decommission the old instance</w:t>
      </w:r>
    </w:p>
    <w:p w14:paraId="7914C088" w14:textId="41CF54AB" w:rsidR="007B6875" w:rsidRDefault="007B6875" w:rsidP="007B6875">
      <w:pPr>
        <w:pStyle w:val="ListParagraph"/>
        <w:numPr>
          <w:ilvl w:val="0"/>
          <w:numId w:val="35"/>
        </w:numPr>
      </w:pPr>
      <w:r>
        <w:t>Establish reporting and dashboards</w:t>
      </w:r>
    </w:p>
    <w:p w14:paraId="0DA9AFF0" w14:textId="61AF1FAA" w:rsidR="007B6875" w:rsidRDefault="007B6875" w:rsidP="007B6875">
      <w:pPr>
        <w:pStyle w:val="ListParagraph"/>
        <w:numPr>
          <w:ilvl w:val="0"/>
          <w:numId w:val="35"/>
        </w:numPr>
      </w:pPr>
      <w:r>
        <w:t>Configure permissions and any additional application integration</w:t>
      </w:r>
    </w:p>
    <w:p w14:paraId="49EFECBA" w14:textId="6A13DF31" w:rsidR="007B6875" w:rsidRDefault="007B6875" w:rsidP="007B6875">
      <w:pPr>
        <w:pStyle w:val="ListParagraph"/>
        <w:numPr>
          <w:ilvl w:val="0"/>
          <w:numId w:val="35"/>
        </w:numPr>
      </w:pPr>
      <w:r>
        <w:t>Develop roadmap for anticipated future needs</w:t>
      </w:r>
    </w:p>
    <w:p w14:paraId="7378751F" w14:textId="7167DB7F" w:rsidR="00C47397" w:rsidRDefault="00C47397" w:rsidP="00C47397">
      <w:pPr>
        <w:pStyle w:val="Heading2"/>
      </w:pPr>
      <w:bookmarkStart w:id="42" w:name="_Toc379224738"/>
      <w:r>
        <w:t>Training, Support and Launch</w:t>
      </w:r>
      <w:bookmarkEnd w:id="42"/>
    </w:p>
    <w:p w14:paraId="6F3222A4" w14:textId="529FEA56" w:rsidR="00C47397" w:rsidRDefault="007B6875" w:rsidP="007B6875">
      <w:pPr>
        <w:pStyle w:val="ListParagraph"/>
        <w:numPr>
          <w:ilvl w:val="0"/>
          <w:numId w:val="36"/>
        </w:numPr>
      </w:pPr>
      <w:r>
        <w:t>Train staff at milestones within each phase</w:t>
      </w:r>
    </w:p>
    <w:p w14:paraId="5468C6D0" w14:textId="49AEA6F9" w:rsidR="007B6875" w:rsidRDefault="007B6875" w:rsidP="007B6875">
      <w:pPr>
        <w:pStyle w:val="ListParagraph"/>
        <w:numPr>
          <w:ilvl w:val="0"/>
          <w:numId w:val="36"/>
        </w:numPr>
      </w:pPr>
      <w:r>
        <w:t>Document custom code and/or configuration as needed</w:t>
      </w:r>
    </w:p>
    <w:p w14:paraId="23D301B7" w14:textId="317FCE58" w:rsidR="00520FFC" w:rsidRDefault="003B0691" w:rsidP="00520FFC">
      <w:pPr>
        <w:pStyle w:val="ListParagraph"/>
        <w:numPr>
          <w:ilvl w:val="0"/>
          <w:numId w:val="36"/>
        </w:numPr>
      </w:pPr>
      <w:r>
        <w:t>Provide both run-time and post launch support as needed</w:t>
      </w:r>
    </w:p>
    <w:p w14:paraId="3FBC9F94" w14:textId="07900411" w:rsidR="000C6016" w:rsidRPr="003B0691" w:rsidRDefault="00B93121" w:rsidP="003B0691">
      <w:pPr>
        <w:pStyle w:val="Heading1"/>
      </w:pPr>
      <w:r>
        <w:br w:type="page"/>
      </w:r>
      <w:bookmarkStart w:id="43" w:name="_Toc379224739"/>
      <w:r w:rsidR="000C6016">
        <w:lastRenderedPageBreak/>
        <w:t>Budget and Timeframe</w:t>
      </w:r>
      <w:bookmarkEnd w:id="43"/>
    </w:p>
    <w:p w14:paraId="4242C4AF" w14:textId="77777777" w:rsidR="002417FF" w:rsidRDefault="00FA13DE" w:rsidP="002417FF">
      <w:pPr>
        <w:pStyle w:val="Heading3"/>
      </w:pPr>
      <w:bookmarkStart w:id="44" w:name="_Toc379224740"/>
      <w:r>
        <w:t>Implementation</w:t>
      </w:r>
      <w:r w:rsidR="002417FF">
        <w:t xml:space="preserve"> Estimate</w:t>
      </w:r>
      <w:bookmarkEnd w:id="44"/>
    </w:p>
    <w:p w14:paraId="16805833" w14:textId="12FECA5F" w:rsidR="00FA13DE" w:rsidRDefault="00452C67" w:rsidP="00FA13DE">
      <w:r>
        <w:t xml:space="preserve">The bulk of the implementation costs will be defined by discovery.  Based on similar CRM implementation projects, we </w:t>
      </w:r>
      <w:del w:id="45" w:author="Sandi" w:date="2014-02-04T12:05:00Z">
        <w:r w:rsidDel="00BE2E34">
          <w:delText xml:space="preserve">feel </w:delText>
        </w:r>
      </w:del>
      <w:ins w:id="46" w:author="Sandi" w:date="2014-02-04T12:05:00Z">
        <w:r w:rsidR="00BE2E34">
          <w:t>expect that</w:t>
        </w:r>
      </w:ins>
      <w:del w:id="47" w:author="Sandi" w:date="2014-02-04T12:05:00Z">
        <w:r w:rsidDel="00BE2E34">
          <w:delText>like</w:delText>
        </w:r>
      </w:del>
      <w:r>
        <w:t xml:space="preserve"> the CRM side will </w:t>
      </w:r>
      <w:del w:id="48" w:author="Sandi" w:date="2014-02-04T12:05:00Z">
        <w:r w:rsidDel="00BE2E34">
          <w:delText>be something</w:delText>
        </w:r>
      </w:del>
      <w:ins w:id="49" w:author="Sandi" w:date="2014-02-04T12:05:00Z">
        <w:r w:rsidR="00BE2E34">
          <w:t>fall</w:t>
        </w:r>
      </w:ins>
      <w:r>
        <w:t xml:space="preserve"> between 200 and 300 hours</w:t>
      </w:r>
      <w:ins w:id="50" w:author="Sandi" w:date="2014-02-04T12:05:00Z">
        <w:r w:rsidR="00BE2E34">
          <w:t>,</w:t>
        </w:r>
      </w:ins>
      <w:r>
        <w:t xml:space="preserve"> give or take.   The wide swing in hours in </w:t>
      </w:r>
      <w:del w:id="51" w:author="Sandi" w:date="2014-02-04T12:05:00Z">
        <w:r w:rsidDel="00BE2E34">
          <w:delText xml:space="preserve">phase </w:delText>
        </w:r>
      </w:del>
      <w:ins w:id="52" w:author="Sandi" w:date="2014-02-04T12:05:00Z">
        <w:r w:rsidR="00BE2E34">
          <w:t>P</w:t>
        </w:r>
        <w:r w:rsidR="00BE2E34">
          <w:t xml:space="preserve">hase </w:t>
        </w:r>
      </w:ins>
      <w:del w:id="53" w:author="Sandi" w:date="2014-02-04T12:05:00Z">
        <w:r w:rsidDel="00BE2E34">
          <w:delText>o</w:delText>
        </w:r>
      </w:del>
      <w:ins w:id="54" w:author="Sandi" w:date="2014-02-04T12:05:00Z">
        <w:r w:rsidR="00BE2E34">
          <w:t>1</w:t>
        </w:r>
      </w:ins>
      <w:del w:id="55" w:author="Sandi" w:date="2014-02-04T12:05:00Z">
        <w:r w:rsidDel="00BE2E34">
          <w:delText>ne</w:delText>
        </w:r>
      </w:del>
      <w:r>
        <w:t xml:space="preserve"> is </w:t>
      </w:r>
      <w:del w:id="56" w:author="Sandi" w:date="2014-02-04T12:06:00Z">
        <w:r w:rsidDel="00BE2E34">
          <w:delText xml:space="preserve">related </w:delText>
        </w:r>
      </w:del>
      <w:ins w:id="57" w:author="Sandi" w:date="2014-02-04T12:06:00Z">
        <w:r w:rsidR="00BE2E34">
          <w:t>currently</w:t>
        </w:r>
        <w:r w:rsidR="00BE2E34">
          <w:t xml:space="preserve"> </w:t>
        </w:r>
      </w:ins>
      <w:del w:id="58" w:author="Sandi" w:date="2014-02-04T12:06:00Z">
        <w:r w:rsidDel="00BE2E34">
          <w:delText>to the ill</w:delText>
        </w:r>
      </w:del>
      <w:ins w:id="59" w:author="Sandi" w:date="2014-02-04T12:06:00Z">
        <w:r w:rsidR="00BE2E34">
          <w:t>under</w:t>
        </w:r>
      </w:ins>
      <w:r>
        <w:t xml:space="preserve">-defined nature of both the integration needs and our role in the integration project.   Our focus in </w:t>
      </w:r>
      <w:del w:id="60" w:author="Sandi" w:date="2014-02-04T12:06:00Z">
        <w:r w:rsidDel="00BE2E34">
          <w:delText xml:space="preserve">discovery </w:delText>
        </w:r>
      </w:del>
      <w:ins w:id="61" w:author="Sandi" w:date="2014-02-04T12:06:00Z">
        <w:r w:rsidR="00BE2E34">
          <w:t>D</w:t>
        </w:r>
        <w:r w:rsidR="00BE2E34">
          <w:t xml:space="preserve">iscovery </w:t>
        </w:r>
      </w:ins>
      <w:r>
        <w:t xml:space="preserve">(as mentioned above) will be to </w:t>
      </w:r>
      <w:del w:id="62" w:author="Sandi" w:date="2014-02-04T12:06:00Z">
        <w:r w:rsidDel="00BE2E34">
          <w:delText>nail down</w:delText>
        </w:r>
      </w:del>
      <w:ins w:id="63" w:author="Sandi" w:date="2014-02-04T12:06:00Z">
        <w:r w:rsidR="00BE2E34">
          <w:t>finalize</w:t>
        </w:r>
      </w:ins>
      <w:r>
        <w:t xml:space="preserve"> those requirements and our role as it relates to what is needed to integrate the sites with the CRM.</w:t>
      </w:r>
    </w:p>
    <w:p w14:paraId="54C46236" w14:textId="77777777" w:rsidR="00FA13DE" w:rsidRPr="00FA13DE" w:rsidRDefault="00FA13DE" w:rsidP="00FA13D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1890"/>
        <w:gridCol w:w="2250"/>
      </w:tblGrid>
      <w:tr w:rsidR="00FA13DE" w:rsidRPr="0018115D" w14:paraId="3416752E" w14:textId="77777777" w:rsidTr="006C7BC9">
        <w:tc>
          <w:tcPr>
            <w:tcW w:w="4788" w:type="dxa"/>
            <w:shd w:val="clear" w:color="auto" w:fill="244061" w:themeFill="accent1" w:themeFillShade="80"/>
          </w:tcPr>
          <w:p w14:paraId="0CF8889D" w14:textId="77777777" w:rsidR="00FA13DE" w:rsidRPr="0018115D" w:rsidRDefault="00FA13DE" w:rsidP="00A3597C">
            <w:pPr>
              <w:rPr>
                <w:b/>
                <w:color w:val="FFFFFF" w:themeColor="background1"/>
              </w:rPr>
            </w:pPr>
            <w:r>
              <w:rPr>
                <w:b/>
                <w:color w:val="FFFFFF" w:themeColor="background1"/>
              </w:rPr>
              <w:t>Task</w:t>
            </w:r>
          </w:p>
        </w:tc>
        <w:tc>
          <w:tcPr>
            <w:tcW w:w="1890" w:type="dxa"/>
            <w:shd w:val="clear" w:color="auto" w:fill="244061" w:themeFill="accent1" w:themeFillShade="80"/>
          </w:tcPr>
          <w:p w14:paraId="359D9E17" w14:textId="77777777" w:rsidR="00FA13DE" w:rsidRPr="0018115D" w:rsidRDefault="00FA13DE" w:rsidP="00FA13DE">
            <w:pPr>
              <w:jc w:val="center"/>
              <w:rPr>
                <w:b/>
                <w:color w:val="FFFFFF" w:themeColor="background1"/>
              </w:rPr>
            </w:pPr>
            <w:r>
              <w:rPr>
                <w:b/>
                <w:color w:val="FFFFFF" w:themeColor="background1"/>
              </w:rPr>
              <w:t>Hours</w:t>
            </w:r>
          </w:p>
        </w:tc>
        <w:tc>
          <w:tcPr>
            <w:tcW w:w="2250" w:type="dxa"/>
            <w:shd w:val="clear" w:color="auto" w:fill="244061" w:themeFill="accent1" w:themeFillShade="80"/>
          </w:tcPr>
          <w:p w14:paraId="7AC6B4E3" w14:textId="77777777" w:rsidR="00FA13DE" w:rsidRPr="0018115D" w:rsidRDefault="00FA13DE" w:rsidP="00FA13DE">
            <w:pPr>
              <w:jc w:val="center"/>
              <w:rPr>
                <w:b/>
                <w:color w:val="FFFFFF" w:themeColor="background1"/>
              </w:rPr>
            </w:pPr>
            <w:r>
              <w:rPr>
                <w:b/>
                <w:color w:val="FFFFFF" w:themeColor="background1"/>
              </w:rPr>
              <w:t>Cost</w:t>
            </w:r>
          </w:p>
        </w:tc>
      </w:tr>
      <w:tr w:rsidR="00FA13DE" w:rsidRPr="009644B4" w14:paraId="7721AE54" w14:textId="77777777" w:rsidTr="006C7BC9">
        <w:tc>
          <w:tcPr>
            <w:tcW w:w="4788" w:type="dxa"/>
          </w:tcPr>
          <w:p w14:paraId="5C9A4458" w14:textId="77777777" w:rsidR="00FA13DE" w:rsidRPr="009644B4" w:rsidRDefault="00FA13DE" w:rsidP="00A3597C">
            <w:r>
              <w:t>Discovery</w:t>
            </w:r>
          </w:p>
        </w:tc>
        <w:tc>
          <w:tcPr>
            <w:tcW w:w="1890" w:type="dxa"/>
          </w:tcPr>
          <w:p w14:paraId="253CCD9F" w14:textId="7387B003" w:rsidR="00FA13DE" w:rsidRPr="009644B4" w:rsidRDefault="00AC315A" w:rsidP="00FA13DE">
            <w:pPr>
              <w:jc w:val="center"/>
            </w:pPr>
            <w:r>
              <w:t>40</w:t>
            </w:r>
          </w:p>
        </w:tc>
        <w:tc>
          <w:tcPr>
            <w:tcW w:w="2250" w:type="dxa"/>
          </w:tcPr>
          <w:p w14:paraId="28A90496" w14:textId="1E699E4F" w:rsidR="00FA13DE" w:rsidRPr="009644B4" w:rsidRDefault="00FA13DE" w:rsidP="00AC315A">
            <w:pPr>
              <w:jc w:val="center"/>
            </w:pPr>
            <w:r>
              <w:t>$</w:t>
            </w:r>
            <w:r w:rsidR="00AC315A">
              <w:t>8,000</w:t>
            </w:r>
          </w:p>
        </w:tc>
      </w:tr>
      <w:tr w:rsidR="00FA13DE" w:rsidRPr="009644B4" w14:paraId="19E58C18" w14:textId="77777777" w:rsidTr="006C7BC9">
        <w:tc>
          <w:tcPr>
            <w:tcW w:w="4788" w:type="dxa"/>
            <w:shd w:val="clear" w:color="auto" w:fill="95B3D7" w:themeFill="accent1" w:themeFillTint="99"/>
          </w:tcPr>
          <w:p w14:paraId="6229C36D" w14:textId="562647D6" w:rsidR="00FA13DE" w:rsidRPr="00AC315A" w:rsidRDefault="00AC315A" w:rsidP="00A3597C">
            <w:pPr>
              <w:rPr>
                <w:b/>
              </w:rPr>
            </w:pPr>
            <w:r w:rsidRPr="00AC315A">
              <w:rPr>
                <w:b/>
              </w:rPr>
              <w:t>Phase 1</w:t>
            </w:r>
          </w:p>
        </w:tc>
        <w:tc>
          <w:tcPr>
            <w:tcW w:w="1890" w:type="dxa"/>
            <w:shd w:val="clear" w:color="auto" w:fill="95B3D7" w:themeFill="accent1" w:themeFillTint="99"/>
          </w:tcPr>
          <w:p w14:paraId="773B10A0" w14:textId="245A998F" w:rsidR="00FA13DE" w:rsidRPr="009644B4" w:rsidRDefault="00FA13DE" w:rsidP="00FA13DE">
            <w:pPr>
              <w:jc w:val="center"/>
            </w:pPr>
          </w:p>
        </w:tc>
        <w:tc>
          <w:tcPr>
            <w:tcW w:w="2250" w:type="dxa"/>
            <w:shd w:val="clear" w:color="auto" w:fill="95B3D7" w:themeFill="accent1" w:themeFillTint="99"/>
          </w:tcPr>
          <w:p w14:paraId="2FF9B6C6" w14:textId="7C60B05B" w:rsidR="00FA13DE" w:rsidRPr="009644B4" w:rsidRDefault="00FA13DE" w:rsidP="00FA13DE">
            <w:pPr>
              <w:jc w:val="center"/>
            </w:pPr>
          </w:p>
        </w:tc>
      </w:tr>
      <w:tr w:rsidR="00FA13DE" w:rsidRPr="009644B4" w14:paraId="4E496CED" w14:textId="77777777" w:rsidTr="006C7BC9">
        <w:tc>
          <w:tcPr>
            <w:tcW w:w="4788" w:type="dxa"/>
          </w:tcPr>
          <w:p w14:paraId="163C371C" w14:textId="6324EFC0" w:rsidR="00FA13DE" w:rsidRPr="009644B4" w:rsidRDefault="00AC315A" w:rsidP="00A3597C">
            <w:r>
              <w:t>Project and Account Management</w:t>
            </w:r>
          </w:p>
        </w:tc>
        <w:tc>
          <w:tcPr>
            <w:tcW w:w="1890" w:type="dxa"/>
          </w:tcPr>
          <w:p w14:paraId="1F1ADE1A" w14:textId="3ABD3A66" w:rsidR="00FA13DE" w:rsidRPr="009644B4" w:rsidRDefault="006C7BC9" w:rsidP="00FA13DE">
            <w:pPr>
              <w:jc w:val="center"/>
            </w:pPr>
            <w:r>
              <w:t>20</w:t>
            </w:r>
            <w:r w:rsidR="00452C67">
              <w:t xml:space="preserve"> </w:t>
            </w:r>
            <w:r>
              <w:t>-</w:t>
            </w:r>
            <w:r w:rsidR="00452C67">
              <w:t xml:space="preserve"> </w:t>
            </w:r>
            <w:r>
              <w:t>40</w:t>
            </w:r>
          </w:p>
        </w:tc>
        <w:tc>
          <w:tcPr>
            <w:tcW w:w="2250" w:type="dxa"/>
          </w:tcPr>
          <w:p w14:paraId="64C7565F" w14:textId="7108CB4C" w:rsidR="00FA13DE" w:rsidRDefault="00452C67" w:rsidP="006C7BC9">
            <w:pPr>
              <w:jc w:val="center"/>
            </w:pPr>
            <w:r>
              <w:t>$4,000 – 8,000</w:t>
            </w:r>
          </w:p>
        </w:tc>
      </w:tr>
      <w:tr w:rsidR="00FA13DE" w:rsidRPr="009644B4" w14:paraId="31793327" w14:textId="77777777" w:rsidTr="006C7BC9">
        <w:tc>
          <w:tcPr>
            <w:tcW w:w="4788" w:type="dxa"/>
            <w:shd w:val="clear" w:color="auto" w:fill="95B3D7" w:themeFill="accent1" w:themeFillTint="99"/>
          </w:tcPr>
          <w:p w14:paraId="71E4A7F2" w14:textId="3C18728D" w:rsidR="00FA13DE" w:rsidRPr="009644B4" w:rsidRDefault="006C7BC9" w:rsidP="00A3597C">
            <w:r>
              <w:t>Salesforce Configuration</w:t>
            </w:r>
          </w:p>
        </w:tc>
        <w:tc>
          <w:tcPr>
            <w:tcW w:w="1890" w:type="dxa"/>
            <w:shd w:val="clear" w:color="auto" w:fill="95B3D7" w:themeFill="accent1" w:themeFillTint="99"/>
          </w:tcPr>
          <w:p w14:paraId="6C0BE5AC" w14:textId="410E8EDE" w:rsidR="00FA13DE" w:rsidRPr="009644B4" w:rsidRDefault="006C7BC9" w:rsidP="00FA13DE">
            <w:pPr>
              <w:jc w:val="center"/>
            </w:pPr>
            <w:r>
              <w:t>20 – 60</w:t>
            </w:r>
          </w:p>
        </w:tc>
        <w:tc>
          <w:tcPr>
            <w:tcW w:w="2250" w:type="dxa"/>
            <w:shd w:val="clear" w:color="auto" w:fill="95B3D7" w:themeFill="accent1" w:themeFillTint="99"/>
          </w:tcPr>
          <w:p w14:paraId="1F76F3F1" w14:textId="48677206" w:rsidR="00FA13DE" w:rsidRDefault="00FA13DE" w:rsidP="00452C67">
            <w:pPr>
              <w:jc w:val="center"/>
            </w:pPr>
            <w:r>
              <w:t>$</w:t>
            </w:r>
            <w:r w:rsidR="00452C67">
              <w:t>4,000</w:t>
            </w:r>
            <w:r w:rsidR="006C7BC9">
              <w:t xml:space="preserve"> –</w:t>
            </w:r>
            <w:r w:rsidR="00452C67">
              <w:t xml:space="preserve"> 12</w:t>
            </w:r>
            <w:r w:rsidR="006C7BC9">
              <w:t>,000</w:t>
            </w:r>
          </w:p>
        </w:tc>
      </w:tr>
      <w:tr w:rsidR="00FA13DE" w:rsidRPr="009644B4" w14:paraId="48AC48FD" w14:textId="77777777" w:rsidTr="006C7BC9">
        <w:tc>
          <w:tcPr>
            <w:tcW w:w="4788" w:type="dxa"/>
            <w:shd w:val="clear" w:color="auto" w:fill="auto"/>
          </w:tcPr>
          <w:p w14:paraId="11AC2767" w14:textId="76F95573" w:rsidR="00FA13DE" w:rsidRPr="009644B4" w:rsidRDefault="006C7BC9" w:rsidP="00A3597C">
            <w:r>
              <w:t>Data Manipulation and Migration</w:t>
            </w:r>
          </w:p>
        </w:tc>
        <w:tc>
          <w:tcPr>
            <w:tcW w:w="1890" w:type="dxa"/>
            <w:shd w:val="clear" w:color="auto" w:fill="auto"/>
          </w:tcPr>
          <w:p w14:paraId="147051CB" w14:textId="132244F9" w:rsidR="00FA13DE" w:rsidRPr="009644B4" w:rsidRDefault="006C7BC9" w:rsidP="00FA13DE">
            <w:pPr>
              <w:jc w:val="center"/>
            </w:pPr>
            <w:r>
              <w:t>20 - 40</w:t>
            </w:r>
          </w:p>
        </w:tc>
        <w:tc>
          <w:tcPr>
            <w:tcW w:w="2250" w:type="dxa"/>
          </w:tcPr>
          <w:p w14:paraId="33FE9524" w14:textId="7915737A" w:rsidR="00FA13DE" w:rsidRDefault="00FA13DE" w:rsidP="006C7BC9">
            <w:pPr>
              <w:jc w:val="center"/>
            </w:pPr>
            <w:r>
              <w:t>$</w:t>
            </w:r>
            <w:r w:rsidR="00452C67">
              <w:t>4</w:t>
            </w:r>
            <w:r w:rsidR="006C7BC9">
              <w:t>,000 –</w:t>
            </w:r>
            <w:r w:rsidR="00452C67">
              <w:t xml:space="preserve"> 8</w:t>
            </w:r>
            <w:r w:rsidR="006C7BC9">
              <w:t>,000</w:t>
            </w:r>
          </w:p>
        </w:tc>
      </w:tr>
      <w:tr w:rsidR="00AC315A" w:rsidRPr="00FA13DE" w14:paraId="5E44BBCA" w14:textId="77777777" w:rsidTr="006C7BC9">
        <w:tc>
          <w:tcPr>
            <w:tcW w:w="4788" w:type="dxa"/>
            <w:shd w:val="clear" w:color="auto" w:fill="95B3D7" w:themeFill="accent1" w:themeFillTint="99"/>
          </w:tcPr>
          <w:p w14:paraId="1478F39F" w14:textId="565003CD" w:rsidR="00AC315A" w:rsidRPr="006C7BC9" w:rsidRDefault="006C7BC9" w:rsidP="00FA13DE">
            <w:r w:rsidRPr="006C7BC9">
              <w:t>Website Integration Support</w:t>
            </w:r>
          </w:p>
        </w:tc>
        <w:tc>
          <w:tcPr>
            <w:tcW w:w="1890" w:type="dxa"/>
            <w:shd w:val="clear" w:color="auto" w:fill="95B3D7" w:themeFill="accent1" w:themeFillTint="99"/>
          </w:tcPr>
          <w:p w14:paraId="7F26C8D7" w14:textId="5FFBCF99" w:rsidR="00AC315A" w:rsidRPr="006C7BC9" w:rsidRDefault="006C7BC9" w:rsidP="00FA13DE">
            <w:pPr>
              <w:jc w:val="center"/>
            </w:pPr>
            <w:r>
              <w:t>20 - 10</w:t>
            </w:r>
            <w:r w:rsidRPr="006C7BC9">
              <w:t>0</w:t>
            </w:r>
          </w:p>
        </w:tc>
        <w:tc>
          <w:tcPr>
            <w:tcW w:w="2250" w:type="dxa"/>
            <w:shd w:val="clear" w:color="auto" w:fill="95B3D7" w:themeFill="accent1" w:themeFillTint="99"/>
          </w:tcPr>
          <w:p w14:paraId="0DF3D526" w14:textId="1D331176" w:rsidR="00AC315A" w:rsidRPr="006C7BC9" w:rsidRDefault="00452C67" w:rsidP="00FA13DE">
            <w:pPr>
              <w:jc w:val="center"/>
            </w:pPr>
            <w:r>
              <w:t>$4</w:t>
            </w:r>
            <w:r w:rsidR="006C7BC9">
              <w:t>,000 –</w:t>
            </w:r>
            <w:r>
              <w:t xml:space="preserve"> 20</w:t>
            </w:r>
            <w:r w:rsidR="006C7BC9">
              <w:t>,000</w:t>
            </w:r>
          </w:p>
        </w:tc>
      </w:tr>
      <w:tr w:rsidR="00AC315A" w:rsidRPr="00FA13DE" w14:paraId="4EF2A4EB" w14:textId="77777777" w:rsidTr="006C7BC9">
        <w:tc>
          <w:tcPr>
            <w:tcW w:w="4788" w:type="dxa"/>
            <w:shd w:val="clear" w:color="auto" w:fill="FFFFFF" w:themeFill="background1"/>
          </w:tcPr>
          <w:p w14:paraId="11863A2C" w14:textId="6B5F048E" w:rsidR="00AC315A" w:rsidRPr="00452C67" w:rsidRDefault="006C7BC9" w:rsidP="00FA13DE">
            <w:pPr>
              <w:rPr>
                <w:b/>
              </w:rPr>
            </w:pPr>
            <w:r w:rsidRPr="00452C67">
              <w:rPr>
                <w:b/>
              </w:rPr>
              <w:t>Total Phase 1</w:t>
            </w:r>
          </w:p>
        </w:tc>
        <w:tc>
          <w:tcPr>
            <w:tcW w:w="1890" w:type="dxa"/>
            <w:shd w:val="clear" w:color="auto" w:fill="FFFFFF" w:themeFill="background1"/>
          </w:tcPr>
          <w:p w14:paraId="65726986" w14:textId="7923017A" w:rsidR="00AC315A" w:rsidRPr="00452C67" w:rsidRDefault="006C7BC9" w:rsidP="006C7BC9">
            <w:pPr>
              <w:jc w:val="center"/>
              <w:rPr>
                <w:b/>
              </w:rPr>
            </w:pPr>
            <w:r w:rsidRPr="00452C67">
              <w:rPr>
                <w:b/>
              </w:rPr>
              <w:t>80 - 240</w:t>
            </w:r>
          </w:p>
        </w:tc>
        <w:tc>
          <w:tcPr>
            <w:tcW w:w="2250" w:type="dxa"/>
            <w:shd w:val="clear" w:color="auto" w:fill="FFFFFF" w:themeFill="background1"/>
          </w:tcPr>
          <w:p w14:paraId="714714B7" w14:textId="04AE258C" w:rsidR="00AC315A" w:rsidRPr="00452C67" w:rsidRDefault="006C7BC9" w:rsidP="006C7BC9">
            <w:pPr>
              <w:jc w:val="center"/>
              <w:rPr>
                <w:b/>
              </w:rPr>
            </w:pPr>
            <w:r w:rsidRPr="00452C67">
              <w:rPr>
                <w:b/>
              </w:rPr>
              <w:t>$16,000 – 48,000</w:t>
            </w:r>
          </w:p>
        </w:tc>
      </w:tr>
      <w:tr w:rsidR="00AC315A" w:rsidRPr="00FA13DE" w14:paraId="04E1820C" w14:textId="77777777" w:rsidTr="006C7BC9">
        <w:tc>
          <w:tcPr>
            <w:tcW w:w="4788" w:type="dxa"/>
            <w:shd w:val="clear" w:color="auto" w:fill="95B3D7" w:themeFill="accent1" w:themeFillTint="99"/>
          </w:tcPr>
          <w:p w14:paraId="4DADAFB3" w14:textId="25CAA8C0" w:rsidR="00AC315A" w:rsidRPr="00452C67" w:rsidRDefault="00452C67" w:rsidP="00FA13DE">
            <w:pPr>
              <w:rPr>
                <w:b/>
              </w:rPr>
            </w:pPr>
            <w:r w:rsidRPr="00452C67">
              <w:rPr>
                <w:b/>
              </w:rPr>
              <w:t>Phase 2</w:t>
            </w:r>
          </w:p>
        </w:tc>
        <w:tc>
          <w:tcPr>
            <w:tcW w:w="1890" w:type="dxa"/>
            <w:shd w:val="clear" w:color="auto" w:fill="95B3D7" w:themeFill="accent1" w:themeFillTint="99"/>
          </w:tcPr>
          <w:p w14:paraId="1B3A4830" w14:textId="183EEAE8" w:rsidR="00AC315A" w:rsidRPr="006C7BC9" w:rsidRDefault="00AC315A" w:rsidP="00FA13DE">
            <w:pPr>
              <w:jc w:val="center"/>
            </w:pPr>
          </w:p>
        </w:tc>
        <w:tc>
          <w:tcPr>
            <w:tcW w:w="2250" w:type="dxa"/>
            <w:shd w:val="clear" w:color="auto" w:fill="95B3D7" w:themeFill="accent1" w:themeFillTint="99"/>
          </w:tcPr>
          <w:p w14:paraId="25F00AF8" w14:textId="6B54333F" w:rsidR="00AC315A" w:rsidRPr="006C7BC9" w:rsidRDefault="00AC315A" w:rsidP="00FA13DE">
            <w:pPr>
              <w:jc w:val="center"/>
            </w:pPr>
          </w:p>
        </w:tc>
      </w:tr>
      <w:tr w:rsidR="00452C67" w:rsidRPr="00FA13DE" w14:paraId="1CBCF613" w14:textId="77777777" w:rsidTr="006C7BC9">
        <w:tc>
          <w:tcPr>
            <w:tcW w:w="4788" w:type="dxa"/>
            <w:shd w:val="clear" w:color="auto" w:fill="FFFFFF" w:themeFill="background1"/>
          </w:tcPr>
          <w:p w14:paraId="5A46B171" w14:textId="7EF0E070" w:rsidR="00452C67" w:rsidRPr="006C7BC9" w:rsidRDefault="00452C67" w:rsidP="00FA13DE">
            <w:r>
              <w:t>Project and Account Management</w:t>
            </w:r>
          </w:p>
        </w:tc>
        <w:tc>
          <w:tcPr>
            <w:tcW w:w="1890" w:type="dxa"/>
            <w:shd w:val="clear" w:color="auto" w:fill="FFFFFF" w:themeFill="background1"/>
          </w:tcPr>
          <w:p w14:paraId="651226E6" w14:textId="6A8D1127" w:rsidR="00452C67" w:rsidRPr="006C7BC9" w:rsidRDefault="00452C67" w:rsidP="00FA13DE">
            <w:pPr>
              <w:jc w:val="center"/>
            </w:pPr>
            <w:r>
              <w:t>20 - 40</w:t>
            </w:r>
          </w:p>
        </w:tc>
        <w:tc>
          <w:tcPr>
            <w:tcW w:w="2250" w:type="dxa"/>
            <w:shd w:val="clear" w:color="auto" w:fill="FFFFFF" w:themeFill="background1"/>
          </w:tcPr>
          <w:p w14:paraId="046B2026" w14:textId="4DA3843D" w:rsidR="00452C67" w:rsidRPr="006C7BC9" w:rsidRDefault="00452C67" w:rsidP="00FA13DE">
            <w:pPr>
              <w:jc w:val="center"/>
            </w:pPr>
            <w:r>
              <w:t>$4,000 – 8,000</w:t>
            </w:r>
          </w:p>
        </w:tc>
      </w:tr>
      <w:tr w:rsidR="00452C67" w:rsidRPr="00FA13DE" w14:paraId="2024DA74" w14:textId="77777777" w:rsidTr="006C7BC9">
        <w:tc>
          <w:tcPr>
            <w:tcW w:w="4788" w:type="dxa"/>
            <w:shd w:val="clear" w:color="auto" w:fill="95B3D7" w:themeFill="accent1" w:themeFillTint="99"/>
          </w:tcPr>
          <w:p w14:paraId="3625A4B1" w14:textId="72A6BB44" w:rsidR="00452C67" w:rsidRPr="006C7BC9" w:rsidRDefault="00452C67" w:rsidP="00FA13DE">
            <w:r>
              <w:t>Salesforce Configuration</w:t>
            </w:r>
          </w:p>
        </w:tc>
        <w:tc>
          <w:tcPr>
            <w:tcW w:w="1890" w:type="dxa"/>
            <w:shd w:val="clear" w:color="auto" w:fill="95B3D7" w:themeFill="accent1" w:themeFillTint="99"/>
          </w:tcPr>
          <w:p w14:paraId="5D2BF33D" w14:textId="7E903C4B" w:rsidR="00452C67" w:rsidRPr="006C7BC9" w:rsidRDefault="00452C67" w:rsidP="00FA13DE">
            <w:pPr>
              <w:jc w:val="center"/>
            </w:pPr>
            <w:r>
              <w:t>40 – 60</w:t>
            </w:r>
          </w:p>
        </w:tc>
        <w:tc>
          <w:tcPr>
            <w:tcW w:w="2250" w:type="dxa"/>
            <w:shd w:val="clear" w:color="auto" w:fill="95B3D7" w:themeFill="accent1" w:themeFillTint="99"/>
          </w:tcPr>
          <w:p w14:paraId="7A1F5C4C" w14:textId="17E74EF6" w:rsidR="00452C67" w:rsidRPr="006C7BC9" w:rsidRDefault="00452C67" w:rsidP="00452C67">
            <w:pPr>
              <w:jc w:val="center"/>
            </w:pPr>
            <w:r>
              <w:t xml:space="preserve">$8,000 – 12,000 </w:t>
            </w:r>
          </w:p>
        </w:tc>
      </w:tr>
      <w:tr w:rsidR="00452C67" w:rsidRPr="00FA13DE" w14:paraId="40826E1C" w14:textId="77777777" w:rsidTr="006C7BC9">
        <w:tc>
          <w:tcPr>
            <w:tcW w:w="4788" w:type="dxa"/>
            <w:shd w:val="clear" w:color="auto" w:fill="FFFFFF" w:themeFill="background1"/>
          </w:tcPr>
          <w:p w14:paraId="40DD5DF2" w14:textId="0D78FA1A" w:rsidR="00452C67" w:rsidRPr="006C7BC9" w:rsidRDefault="00452C67" w:rsidP="00452C67">
            <w:r>
              <w:t>Data Migration</w:t>
            </w:r>
          </w:p>
        </w:tc>
        <w:tc>
          <w:tcPr>
            <w:tcW w:w="1890" w:type="dxa"/>
            <w:shd w:val="clear" w:color="auto" w:fill="FFFFFF" w:themeFill="background1"/>
          </w:tcPr>
          <w:p w14:paraId="0769E389" w14:textId="6F0F828F" w:rsidR="00452C67" w:rsidRPr="006C7BC9" w:rsidRDefault="00452C67" w:rsidP="00FA13DE">
            <w:pPr>
              <w:jc w:val="center"/>
            </w:pPr>
            <w:r>
              <w:t>40 - 60</w:t>
            </w:r>
          </w:p>
        </w:tc>
        <w:tc>
          <w:tcPr>
            <w:tcW w:w="2250" w:type="dxa"/>
            <w:shd w:val="clear" w:color="auto" w:fill="FFFFFF" w:themeFill="background1"/>
          </w:tcPr>
          <w:p w14:paraId="044AB15A" w14:textId="1580FE75" w:rsidR="00452C67" w:rsidRPr="006C7BC9" w:rsidRDefault="00452C67" w:rsidP="00452C67">
            <w:pPr>
              <w:jc w:val="center"/>
            </w:pPr>
            <w:r>
              <w:t>$8,000 – 12,000</w:t>
            </w:r>
          </w:p>
        </w:tc>
      </w:tr>
      <w:tr w:rsidR="00452C67" w:rsidRPr="00FA13DE" w14:paraId="72701A86" w14:textId="77777777" w:rsidTr="006C7BC9">
        <w:tc>
          <w:tcPr>
            <w:tcW w:w="4788" w:type="dxa"/>
            <w:shd w:val="clear" w:color="auto" w:fill="95B3D7" w:themeFill="accent1" w:themeFillTint="99"/>
          </w:tcPr>
          <w:p w14:paraId="66C70CA6" w14:textId="5394978A" w:rsidR="00452C67" w:rsidRPr="00452C67" w:rsidRDefault="00452C67" w:rsidP="00FA13DE">
            <w:pPr>
              <w:rPr>
                <w:b/>
              </w:rPr>
            </w:pPr>
            <w:r w:rsidRPr="00452C67">
              <w:rPr>
                <w:b/>
              </w:rPr>
              <w:t>Total Phase 2</w:t>
            </w:r>
          </w:p>
        </w:tc>
        <w:tc>
          <w:tcPr>
            <w:tcW w:w="1890" w:type="dxa"/>
            <w:shd w:val="clear" w:color="auto" w:fill="95B3D7" w:themeFill="accent1" w:themeFillTint="99"/>
          </w:tcPr>
          <w:p w14:paraId="7D3D2C65" w14:textId="1722FEB6" w:rsidR="00452C67" w:rsidRPr="00452C67" w:rsidRDefault="00452C67" w:rsidP="00FA13DE">
            <w:pPr>
              <w:jc w:val="center"/>
              <w:rPr>
                <w:b/>
              </w:rPr>
            </w:pPr>
            <w:commentRangeStart w:id="64"/>
            <w:r>
              <w:rPr>
                <w:b/>
              </w:rPr>
              <w:t xml:space="preserve">100 – 200 </w:t>
            </w:r>
            <w:commentRangeEnd w:id="64"/>
            <w:r w:rsidR="001C5D32">
              <w:rPr>
                <w:rStyle w:val="CommentReference"/>
              </w:rPr>
              <w:commentReference w:id="64"/>
            </w:r>
          </w:p>
        </w:tc>
        <w:tc>
          <w:tcPr>
            <w:tcW w:w="2250" w:type="dxa"/>
            <w:shd w:val="clear" w:color="auto" w:fill="95B3D7" w:themeFill="accent1" w:themeFillTint="99"/>
          </w:tcPr>
          <w:p w14:paraId="2EDD14B4" w14:textId="0AAE1EBD" w:rsidR="00452C67" w:rsidRPr="00452C67" w:rsidRDefault="00452C67" w:rsidP="00452C67">
            <w:pPr>
              <w:jc w:val="center"/>
              <w:rPr>
                <w:b/>
              </w:rPr>
            </w:pPr>
            <w:r w:rsidRPr="00452C67">
              <w:rPr>
                <w:b/>
              </w:rPr>
              <w:t>$</w:t>
            </w:r>
            <w:r>
              <w:rPr>
                <w:b/>
              </w:rPr>
              <w:t>20,000</w:t>
            </w:r>
            <w:r w:rsidRPr="00452C67">
              <w:rPr>
                <w:b/>
              </w:rPr>
              <w:t xml:space="preserve"> –</w:t>
            </w:r>
            <w:r>
              <w:rPr>
                <w:b/>
              </w:rPr>
              <w:t xml:space="preserve"> 40</w:t>
            </w:r>
            <w:r w:rsidRPr="00452C67">
              <w:rPr>
                <w:b/>
              </w:rPr>
              <w:t>,000</w:t>
            </w:r>
          </w:p>
        </w:tc>
      </w:tr>
      <w:tr w:rsidR="00452C67" w:rsidRPr="00FA13DE" w14:paraId="3441DAE2" w14:textId="77777777" w:rsidTr="006C7BC9">
        <w:tc>
          <w:tcPr>
            <w:tcW w:w="4788" w:type="dxa"/>
            <w:shd w:val="clear" w:color="auto" w:fill="FFFFFF" w:themeFill="background1"/>
          </w:tcPr>
          <w:p w14:paraId="51B67E6A" w14:textId="0CD4CF18" w:rsidR="00452C67" w:rsidRPr="006C7BC9" w:rsidRDefault="00452C67" w:rsidP="00FA13DE">
            <w:r>
              <w:t>Training and support</w:t>
            </w:r>
          </w:p>
        </w:tc>
        <w:tc>
          <w:tcPr>
            <w:tcW w:w="1890" w:type="dxa"/>
            <w:shd w:val="clear" w:color="auto" w:fill="FFFFFF" w:themeFill="background1"/>
          </w:tcPr>
          <w:p w14:paraId="611C8C89" w14:textId="5B197AFF" w:rsidR="00452C67" w:rsidRPr="006C7BC9" w:rsidRDefault="00452C67" w:rsidP="00FA13DE">
            <w:pPr>
              <w:jc w:val="center"/>
            </w:pPr>
            <w:r>
              <w:t>TBD</w:t>
            </w:r>
          </w:p>
        </w:tc>
        <w:tc>
          <w:tcPr>
            <w:tcW w:w="2250" w:type="dxa"/>
            <w:shd w:val="clear" w:color="auto" w:fill="FFFFFF" w:themeFill="background1"/>
          </w:tcPr>
          <w:p w14:paraId="1F48506B" w14:textId="7B907A13" w:rsidR="00452C67" w:rsidRPr="006C7BC9" w:rsidRDefault="00452C67" w:rsidP="00FA13DE">
            <w:pPr>
              <w:jc w:val="center"/>
            </w:pPr>
            <w:r>
              <w:t>Time and Materials</w:t>
            </w:r>
          </w:p>
        </w:tc>
      </w:tr>
      <w:tr w:rsidR="00452C67" w:rsidRPr="00FA13DE" w14:paraId="6F3ACE92" w14:textId="77777777" w:rsidTr="006C7BC9">
        <w:tc>
          <w:tcPr>
            <w:tcW w:w="4788" w:type="dxa"/>
            <w:shd w:val="clear" w:color="auto" w:fill="244061" w:themeFill="accent1" w:themeFillShade="80"/>
          </w:tcPr>
          <w:p w14:paraId="1838E716" w14:textId="26DDF7E7" w:rsidR="00452C67" w:rsidRPr="00452C67" w:rsidRDefault="00452C67" w:rsidP="00AC315A">
            <w:pPr>
              <w:rPr>
                <w:b/>
                <w:color w:val="FFFFFF" w:themeColor="background1"/>
              </w:rPr>
            </w:pPr>
            <w:r w:rsidRPr="00452C67">
              <w:rPr>
                <w:b/>
                <w:color w:val="FFFFFF" w:themeColor="background1"/>
              </w:rPr>
              <w:t>Total Estimated Implementation Cost</w:t>
            </w:r>
          </w:p>
        </w:tc>
        <w:tc>
          <w:tcPr>
            <w:tcW w:w="1890" w:type="dxa"/>
            <w:shd w:val="clear" w:color="auto" w:fill="244061" w:themeFill="accent1" w:themeFillShade="80"/>
          </w:tcPr>
          <w:p w14:paraId="5A05E299" w14:textId="62BFF9BD" w:rsidR="00452C67" w:rsidRPr="00452C67" w:rsidRDefault="00452C67" w:rsidP="00FA13DE">
            <w:pPr>
              <w:jc w:val="center"/>
              <w:rPr>
                <w:b/>
                <w:color w:val="FFFFFF" w:themeColor="background1"/>
              </w:rPr>
            </w:pPr>
            <w:commentRangeStart w:id="65"/>
            <w:r w:rsidRPr="00452C67">
              <w:rPr>
                <w:b/>
                <w:color w:val="FFFFFF" w:themeColor="background1"/>
              </w:rPr>
              <w:t>220 - 480</w:t>
            </w:r>
          </w:p>
        </w:tc>
        <w:tc>
          <w:tcPr>
            <w:tcW w:w="2250" w:type="dxa"/>
            <w:shd w:val="clear" w:color="auto" w:fill="244061" w:themeFill="accent1" w:themeFillShade="80"/>
          </w:tcPr>
          <w:p w14:paraId="2ED2FCD9" w14:textId="1F90DD3F" w:rsidR="00452C67" w:rsidRPr="00452C67" w:rsidRDefault="00452C67" w:rsidP="00452C67">
            <w:pPr>
              <w:jc w:val="center"/>
              <w:rPr>
                <w:b/>
              </w:rPr>
            </w:pPr>
            <w:r w:rsidRPr="00452C67">
              <w:rPr>
                <w:b/>
              </w:rPr>
              <w:t>$44,000 – 96,000</w:t>
            </w:r>
            <w:commentRangeEnd w:id="65"/>
            <w:r w:rsidR="001C5D32">
              <w:rPr>
                <w:rStyle w:val="CommentReference"/>
              </w:rPr>
              <w:commentReference w:id="65"/>
            </w:r>
          </w:p>
        </w:tc>
      </w:tr>
    </w:tbl>
    <w:p w14:paraId="0DE51BF0" w14:textId="77777777" w:rsidR="002417FF" w:rsidRPr="002417FF" w:rsidRDefault="002417FF" w:rsidP="002417FF"/>
    <w:p w14:paraId="007FD770" w14:textId="77777777" w:rsidR="00FA13DE" w:rsidRDefault="00FA13DE" w:rsidP="00FA13DE">
      <w:pPr>
        <w:pStyle w:val="Heading3"/>
      </w:pPr>
      <w:bookmarkStart w:id="66" w:name="_Toc379224741"/>
      <w:r>
        <w:t>Project Timeline</w:t>
      </w:r>
      <w:bookmarkEnd w:id="66"/>
    </w:p>
    <w:p w14:paraId="4378A420" w14:textId="02602F68" w:rsidR="00FA13DE" w:rsidRDefault="00452C67" w:rsidP="00FA13DE">
      <w:r>
        <w:t>Based on the information we have out our disposal, the March 21</w:t>
      </w:r>
      <w:r w:rsidRPr="00452C67">
        <w:rPr>
          <w:vertAlign w:val="superscript"/>
        </w:rPr>
        <w:t>st</w:t>
      </w:r>
      <w:r>
        <w:t xml:space="preserve"> launch date doesn’t seem a realistic goal to get both the work done needed to provide the foundation for the future CRM</w:t>
      </w:r>
      <w:r w:rsidR="00B93D01">
        <w:t xml:space="preserve"> instance and the integration </w:t>
      </w:r>
      <w:r>
        <w:t>given the state of apparent flux of the requirements.   That said, we feel it prudent to proceed with discovery before committing to or pushing that date.</w:t>
      </w:r>
      <w:r w:rsidR="00B93D01">
        <w:t xml:space="preserve">   We are currently estimating that the first phase will take somewhere between 7 and 12 weeks (including discovery) to complete.   </w:t>
      </w:r>
    </w:p>
    <w:p w14:paraId="063D4190" w14:textId="77777777" w:rsidR="00FA13DE" w:rsidRDefault="00FA13DE" w:rsidP="00FA13D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8"/>
        <w:gridCol w:w="1890"/>
      </w:tblGrid>
      <w:tr w:rsidR="00FA13DE" w:rsidRPr="0018115D" w14:paraId="07A07240" w14:textId="77777777" w:rsidTr="00A3597C">
        <w:tc>
          <w:tcPr>
            <w:tcW w:w="6588" w:type="dxa"/>
            <w:shd w:val="clear" w:color="auto" w:fill="244061" w:themeFill="accent1" w:themeFillShade="80"/>
          </w:tcPr>
          <w:p w14:paraId="7708D965" w14:textId="77777777" w:rsidR="00FA13DE" w:rsidRPr="0018115D" w:rsidRDefault="00FA13DE" w:rsidP="00A3597C">
            <w:pPr>
              <w:rPr>
                <w:b/>
                <w:color w:val="FFFFFF" w:themeColor="background1"/>
              </w:rPr>
            </w:pPr>
            <w:r>
              <w:rPr>
                <w:b/>
                <w:color w:val="FFFFFF" w:themeColor="background1"/>
              </w:rPr>
              <w:t>Task</w:t>
            </w:r>
          </w:p>
        </w:tc>
        <w:tc>
          <w:tcPr>
            <w:tcW w:w="1890" w:type="dxa"/>
            <w:shd w:val="clear" w:color="auto" w:fill="244061" w:themeFill="accent1" w:themeFillShade="80"/>
          </w:tcPr>
          <w:p w14:paraId="2988FEB7" w14:textId="43F0FC34" w:rsidR="00FA13DE" w:rsidRPr="0018115D" w:rsidRDefault="00FA13DE" w:rsidP="00A3597C">
            <w:pPr>
              <w:jc w:val="center"/>
              <w:rPr>
                <w:b/>
                <w:color w:val="FFFFFF" w:themeColor="background1"/>
              </w:rPr>
            </w:pPr>
            <w:r>
              <w:rPr>
                <w:b/>
                <w:color w:val="FFFFFF" w:themeColor="background1"/>
              </w:rPr>
              <w:t>Weeks</w:t>
            </w:r>
            <w:r w:rsidR="00B93D01">
              <w:rPr>
                <w:b/>
                <w:color w:val="FFFFFF" w:themeColor="background1"/>
              </w:rPr>
              <w:t xml:space="preserve"> to complete</w:t>
            </w:r>
          </w:p>
        </w:tc>
      </w:tr>
      <w:tr w:rsidR="00FA13DE" w:rsidRPr="009644B4" w14:paraId="6DC902A3" w14:textId="77777777" w:rsidTr="00A3597C">
        <w:tc>
          <w:tcPr>
            <w:tcW w:w="6588" w:type="dxa"/>
          </w:tcPr>
          <w:p w14:paraId="314BA478" w14:textId="77777777" w:rsidR="00FA13DE" w:rsidRPr="009644B4" w:rsidRDefault="00FA13DE" w:rsidP="00A3597C">
            <w:r>
              <w:t>Discovery</w:t>
            </w:r>
          </w:p>
        </w:tc>
        <w:tc>
          <w:tcPr>
            <w:tcW w:w="1890" w:type="dxa"/>
          </w:tcPr>
          <w:p w14:paraId="3DF1514E" w14:textId="52247EB3" w:rsidR="00FA13DE" w:rsidRPr="009644B4" w:rsidRDefault="00AC315A" w:rsidP="00AC315A">
            <w:pPr>
              <w:jc w:val="center"/>
            </w:pPr>
            <w:r>
              <w:t>1-2</w:t>
            </w:r>
          </w:p>
        </w:tc>
      </w:tr>
      <w:tr w:rsidR="00FA13DE" w:rsidRPr="009644B4" w14:paraId="4AEB065F" w14:textId="77777777" w:rsidTr="00A3597C">
        <w:tc>
          <w:tcPr>
            <w:tcW w:w="6588" w:type="dxa"/>
            <w:shd w:val="clear" w:color="auto" w:fill="95B3D7" w:themeFill="accent1" w:themeFillTint="99"/>
          </w:tcPr>
          <w:p w14:paraId="5377173B" w14:textId="509DFFDC" w:rsidR="00FA13DE" w:rsidRPr="009644B4" w:rsidRDefault="00AC315A" w:rsidP="00A3597C">
            <w:r>
              <w:t>Phase 1</w:t>
            </w:r>
          </w:p>
        </w:tc>
        <w:tc>
          <w:tcPr>
            <w:tcW w:w="1890" w:type="dxa"/>
            <w:shd w:val="clear" w:color="auto" w:fill="95B3D7" w:themeFill="accent1" w:themeFillTint="99"/>
          </w:tcPr>
          <w:p w14:paraId="1AC3218E" w14:textId="7F7D7497" w:rsidR="00FA13DE" w:rsidRPr="009644B4" w:rsidRDefault="00B93D01" w:rsidP="00A3597C">
            <w:pPr>
              <w:jc w:val="center"/>
            </w:pPr>
            <w:r>
              <w:t>6-10</w:t>
            </w:r>
          </w:p>
        </w:tc>
      </w:tr>
      <w:tr w:rsidR="00FA13DE" w14:paraId="09B06AA5" w14:textId="77777777" w:rsidTr="00A3597C">
        <w:tc>
          <w:tcPr>
            <w:tcW w:w="6588" w:type="dxa"/>
          </w:tcPr>
          <w:p w14:paraId="356056C9" w14:textId="1F21EE32" w:rsidR="00FA13DE" w:rsidRPr="009644B4" w:rsidRDefault="00AC315A" w:rsidP="00A3597C">
            <w:r>
              <w:t>Phase 2</w:t>
            </w:r>
          </w:p>
        </w:tc>
        <w:tc>
          <w:tcPr>
            <w:tcW w:w="1890" w:type="dxa"/>
          </w:tcPr>
          <w:p w14:paraId="4BEE228D" w14:textId="2D9A9AB3" w:rsidR="00FA13DE" w:rsidRDefault="00B93D01" w:rsidP="006C7BC9">
            <w:pPr>
              <w:jc w:val="center"/>
            </w:pPr>
            <w:r>
              <w:t>8-12</w:t>
            </w:r>
          </w:p>
        </w:tc>
      </w:tr>
      <w:tr w:rsidR="00FA13DE" w:rsidRPr="00FA13DE" w14:paraId="76AF6667" w14:textId="77777777" w:rsidTr="00A3597C">
        <w:tc>
          <w:tcPr>
            <w:tcW w:w="6588" w:type="dxa"/>
            <w:shd w:val="clear" w:color="auto" w:fill="244061" w:themeFill="accent1" w:themeFillShade="80"/>
          </w:tcPr>
          <w:p w14:paraId="1949A193" w14:textId="77777777" w:rsidR="00FA13DE" w:rsidRPr="00FA13DE" w:rsidRDefault="00FA13DE" w:rsidP="00A3597C">
            <w:pPr>
              <w:rPr>
                <w:color w:val="FFFFFF" w:themeColor="background1"/>
              </w:rPr>
            </w:pPr>
            <w:r>
              <w:rPr>
                <w:color w:val="FFFFFF" w:themeColor="background1"/>
              </w:rPr>
              <w:t>Total Number of Weeks</w:t>
            </w:r>
          </w:p>
        </w:tc>
        <w:tc>
          <w:tcPr>
            <w:tcW w:w="1890" w:type="dxa"/>
            <w:shd w:val="clear" w:color="auto" w:fill="244061" w:themeFill="accent1" w:themeFillShade="80"/>
          </w:tcPr>
          <w:p w14:paraId="38C84943" w14:textId="52FB95A4" w:rsidR="00FA13DE" w:rsidRPr="00FA13DE" w:rsidRDefault="00B93D01" w:rsidP="00A3597C">
            <w:pPr>
              <w:jc w:val="center"/>
              <w:rPr>
                <w:color w:val="FFFFFF" w:themeColor="background1"/>
              </w:rPr>
            </w:pPr>
            <w:r>
              <w:t>15 - 24</w:t>
            </w:r>
          </w:p>
        </w:tc>
      </w:tr>
    </w:tbl>
    <w:p w14:paraId="41F8802B" w14:textId="77777777" w:rsidR="00FA13DE" w:rsidRDefault="00FA13DE" w:rsidP="00FA13DE"/>
    <w:p w14:paraId="0C0B2907" w14:textId="77777777" w:rsidR="00267075" w:rsidRDefault="00267075" w:rsidP="00FA13DE"/>
    <w:p w14:paraId="401E0EFC" w14:textId="5C31AE4A" w:rsidR="00267075" w:rsidRDefault="00267075">
      <w:r>
        <w:br w:type="page"/>
      </w:r>
    </w:p>
    <w:p w14:paraId="23AE1737" w14:textId="5C30A59F" w:rsidR="0011420A" w:rsidRDefault="0016205D" w:rsidP="0011420A">
      <w:pPr>
        <w:pStyle w:val="Heading1"/>
      </w:pPr>
      <w:bookmarkStart w:id="67" w:name="_Toc379224742"/>
      <w:r>
        <w:lastRenderedPageBreak/>
        <w:t xml:space="preserve">Appendix A: </w:t>
      </w:r>
      <w:r w:rsidR="0011420A">
        <w:t xml:space="preserve">About </w:t>
      </w:r>
      <w:r w:rsidR="0011420A" w:rsidRPr="000C6016">
        <w:t>Jackson</w:t>
      </w:r>
      <w:r w:rsidR="0011420A">
        <w:t xml:space="preserve"> River</w:t>
      </w:r>
      <w:bookmarkEnd w:id="67"/>
    </w:p>
    <w:p w14:paraId="68BD616F" w14:textId="77777777" w:rsidR="0011420A" w:rsidRDefault="0011420A" w:rsidP="0011420A">
      <w:pPr>
        <w:tabs>
          <w:tab w:val="left" w:pos="7380"/>
        </w:tabs>
        <w:rPr>
          <w:rFonts w:cstheme="minorHAnsi"/>
        </w:rPr>
      </w:pPr>
      <w:r w:rsidRPr="00B05D6A">
        <w:rPr>
          <w:rFonts w:cstheme="minorHAnsi"/>
        </w:rPr>
        <w:t>Jackson River</w:t>
      </w:r>
      <w:r w:rsidRPr="004E75B7">
        <w:rPr>
          <w:rFonts w:cstheme="minorHAnsi"/>
        </w:rPr>
        <w:t xml:space="preserve"> is</w:t>
      </w:r>
      <w:bookmarkStart w:id="68" w:name="_GoBack"/>
      <w:bookmarkEnd w:id="68"/>
      <w:r w:rsidRPr="004E75B7">
        <w:rPr>
          <w:rFonts w:cstheme="minorHAnsi"/>
        </w:rPr>
        <w:t xml:space="preserve"> a Washington</w:t>
      </w:r>
      <w:r>
        <w:rPr>
          <w:rFonts w:cstheme="minorHAnsi"/>
        </w:rPr>
        <w:t>,</w:t>
      </w:r>
      <w:r w:rsidRPr="004E75B7">
        <w:rPr>
          <w:rFonts w:cstheme="minorHAnsi"/>
        </w:rPr>
        <w:t xml:space="preserve"> DC</w:t>
      </w:r>
      <w:r>
        <w:rPr>
          <w:rFonts w:cstheme="minorHAnsi"/>
        </w:rPr>
        <w:t>-</w:t>
      </w:r>
      <w:r w:rsidRPr="004E75B7">
        <w:rPr>
          <w:rFonts w:cstheme="minorHAnsi"/>
        </w:rPr>
        <w:t xml:space="preserve">based technology consulting firm that works with select influential non-profits, cause-based initiatives, and progressive foundations. Our purpose is to </w:t>
      </w:r>
      <w:r w:rsidRPr="009376EC">
        <w:rPr>
          <w:rFonts w:cstheme="minorHAnsi"/>
        </w:rPr>
        <w:t xml:space="preserve">support and strengthen organizations </w:t>
      </w:r>
      <w:r w:rsidRPr="00D75FB7">
        <w:rPr>
          <w:rFonts w:cstheme="minorHAnsi"/>
        </w:rPr>
        <w:t>doing good work in the world</w:t>
      </w:r>
      <w:r w:rsidRPr="009376EC">
        <w:rPr>
          <w:rFonts w:cstheme="minorHAnsi"/>
        </w:rPr>
        <w:t xml:space="preserve"> by </w:t>
      </w:r>
      <w:r>
        <w:rPr>
          <w:rFonts w:cstheme="minorHAnsi"/>
        </w:rPr>
        <w:t>using</w:t>
      </w:r>
      <w:r w:rsidRPr="009376EC">
        <w:rPr>
          <w:rFonts w:cstheme="minorHAnsi"/>
        </w:rPr>
        <w:t xml:space="preserve"> technology to enhance the impact of a cause.</w:t>
      </w:r>
      <w:r w:rsidRPr="004E75B7">
        <w:rPr>
          <w:rFonts w:cstheme="minorHAnsi"/>
        </w:rPr>
        <w:t xml:space="preserve"> </w:t>
      </w:r>
    </w:p>
    <w:p w14:paraId="444FD1F7" w14:textId="77777777" w:rsidR="0011420A" w:rsidRDefault="0011420A" w:rsidP="0011420A">
      <w:pPr>
        <w:pStyle w:val="Heading2"/>
      </w:pPr>
      <w:bookmarkStart w:id="69" w:name="_Toc379224743"/>
      <w:r>
        <w:t>Our Philosophy</w:t>
      </w:r>
      <w:bookmarkEnd w:id="69"/>
    </w:p>
    <w:p w14:paraId="4536C71F" w14:textId="57B4C851" w:rsidR="0011420A" w:rsidRDefault="0011420A" w:rsidP="0011420A">
      <w:pPr>
        <w:tabs>
          <w:tab w:val="left" w:pos="7380"/>
        </w:tabs>
        <w:rPr>
          <w:rFonts w:cstheme="minorHAnsi"/>
        </w:rPr>
      </w:pPr>
      <w:r>
        <w:rPr>
          <w:rFonts w:cstheme="minorHAnsi"/>
        </w:rPr>
        <w:t xml:space="preserve">We believe that the right technology can change the world – when it is understood as one element in an organization’s greater ecosystem, operating in service of your long-term success. When you work with Jackson River, your team begins every project from this big-picture organizational view, understanding your structure, capabilities, business processes, marketing objectives and strategic goals, in addition to your technology infrastructure. As a result, Jackson River offers your organization both </w:t>
      </w:r>
      <w:r w:rsidR="00F57782">
        <w:rPr>
          <w:rFonts w:cstheme="minorHAnsi"/>
        </w:rPr>
        <w:t xml:space="preserve">technology </w:t>
      </w:r>
      <w:r>
        <w:rPr>
          <w:rFonts w:cstheme="minorHAnsi"/>
        </w:rPr>
        <w:t xml:space="preserve">and a partnership that: </w:t>
      </w:r>
    </w:p>
    <w:p w14:paraId="6181DAA8" w14:textId="77777777" w:rsidR="0011420A" w:rsidRDefault="0011420A" w:rsidP="0011420A">
      <w:pPr>
        <w:tabs>
          <w:tab w:val="left" w:pos="7380"/>
        </w:tabs>
        <w:rPr>
          <w:rFonts w:cstheme="minorHAnsi"/>
        </w:rPr>
      </w:pPr>
    </w:p>
    <w:p w14:paraId="4DAE5C89" w14:textId="77777777" w:rsidR="0011420A" w:rsidRDefault="0011420A" w:rsidP="0011420A">
      <w:pPr>
        <w:pStyle w:val="ListParagraph"/>
        <w:numPr>
          <w:ilvl w:val="0"/>
          <w:numId w:val="17"/>
        </w:numPr>
        <w:tabs>
          <w:tab w:val="left" w:pos="7380"/>
        </w:tabs>
        <w:rPr>
          <w:rFonts w:cstheme="minorHAnsi"/>
        </w:rPr>
      </w:pPr>
      <w:r>
        <w:rPr>
          <w:rFonts w:cstheme="minorHAnsi"/>
        </w:rPr>
        <w:t>reflects a “best of breed” approach in terms of technology and industry expertise;</w:t>
      </w:r>
    </w:p>
    <w:p w14:paraId="3520D720" w14:textId="77777777" w:rsidR="0011420A" w:rsidRDefault="0011420A" w:rsidP="0011420A">
      <w:pPr>
        <w:pStyle w:val="ListParagraph"/>
        <w:numPr>
          <w:ilvl w:val="0"/>
          <w:numId w:val="17"/>
        </w:numPr>
        <w:tabs>
          <w:tab w:val="left" w:pos="7380"/>
        </w:tabs>
        <w:rPr>
          <w:rFonts w:cstheme="minorHAnsi"/>
        </w:rPr>
      </w:pPr>
      <w:r>
        <w:rPr>
          <w:rFonts w:cstheme="minorHAnsi"/>
        </w:rPr>
        <w:t>is</w:t>
      </w:r>
      <w:r w:rsidRPr="00CF1DC8">
        <w:rPr>
          <w:rFonts w:cstheme="minorHAnsi"/>
        </w:rPr>
        <w:t xml:space="preserve"> fitted </w:t>
      </w:r>
      <w:r>
        <w:rPr>
          <w:rFonts w:cstheme="minorHAnsi"/>
        </w:rPr>
        <w:t>around</w:t>
      </w:r>
      <w:r w:rsidRPr="00CF1DC8">
        <w:rPr>
          <w:rFonts w:cstheme="minorHAnsi"/>
        </w:rPr>
        <w:t xml:space="preserve"> your needs (rather than you having to adapt to it); </w:t>
      </w:r>
    </w:p>
    <w:p w14:paraId="47E9BAEB" w14:textId="77777777" w:rsidR="0011420A" w:rsidRDefault="0011420A" w:rsidP="0011420A">
      <w:pPr>
        <w:pStyle w:val="ListParagraph"/>
        <w:numPr>
          <w:ilvl w:val="0"/>
          <w:numId w:val="17"/>
        </w:numPr>
        <w:tabs>
          <w:tab w:val="left" w:pos="7380"/>
        </w:tabs>
        <w:rPr>
          <w:rFonts w:cstheme="minorHAnsi"/>
        </w:rPr>
      </w:pPr>
      <w:r w:rsidRPr="00CF1DC8">
        <w:rPr>
          <w:rFonts w:cstheme="minorHAnsi"/>
        </w:rPr>
        <w:t>integrates beautifully with your other technologies</w:t>
      </w:r>
      <w:r>
        <w:rPr>
          <w:rFonts w:cstheme="minorHAnsi"/>
        </w:rPr>
        <w:t xml:space="preserve"> and partnerships</w:t>
      </w:r>
      <w:r w:rsidRPr="00CF1DC8">
        <w:rPr>
          <w:rFonts w:cstheme="minorHAnsi"/>
        </w:rPr>
        <w:t xml:space="preserve">; </w:t>
      </w:r>
      <w:r>
        <w:rPr>
          <w:rFonts w:cstheme="minorHAnsi"/>
        </w:rPr>
        <w:t>and</w:t>
      </w:r>
    </w:p>
    <w:p w14:paraId="6CB4B078" w14:textId="1E5D7004" w:rsidR="0011420A" w:rsidRDefault="0011420A" w:rsidP="0011420A">
      <w:pPr>
        <w:pStyle w:val="ListParagraph"/>
        <w:numPr>
          <w:ilvl w:val="0"/>
          <w:numId w:val="17"/>
        </w:numPr>
        <w:tabs>
          <w:tab w:val="left" w:pos="7380"/>
        </w:tabs>
        <w:rPr>
          <w:rFonts w:cstheme="minorHAnsi"/>
        </w:rPr>
      </w:pPr>
      <w:proofErr w:type="gramStart"/>
      <w:r w:rsidRPr="00CF1DC8">
        <w:rPr>
          <w:rFonts w:cstheme="minorHAnsi"/>
        </w:rPr>
        <w:t>your</w:t>
      </w:r>
      <w:proofErr w:type="gramEnd"/>
      <w:r w:rsidRPr="00CF1DC8">
        <w:rPr>
          <w:rFonts w:cstheme="minorHAnsi"/>
        </w:rPr>
        <w:t xml:space="preserve"> staff are prepared to </w:t>
      </w:r>
      <w:r>
        <w:rPr>
          <w:rFonts w:cstheme="minorHAnsi"/>
        </w:rPr>
        <w:t>leverage</w:t>
      </w:r>
      <w:r w:rsidRPr="00CF1DC8">
        <w:rPr>
          <w:rFonts w:cstheme="minorHAnsi"/>
        </w:rPr>
        <w:t xml:space="preserve"> with increasing sophistication for many years.</w:t>
      </w:r>
    </w:p>
    <w:p w14:paraId="6AE2E965" w14:textId="77777777" w:rsidR="0011420A" w:rsidRDefault="0011420A" w:rsidP="0011420A">
      <w:pPr>
        <w:pStyle w:val="Heading2"/>
      </w:pPr>
      <w:bookmarkStart w:id="70" w:name="_Toc379224744"/>
      <w:r>
        <w:t>Our Experience</w:t>
      </w:r>
      <w:bookmarkEnd w:id="70"/>
    </w:p>
    <w:p w14:paraId="1E20C6FF" w14:textId="4C513D03" w:rsidR="0011420A" w:rsidRDefault="0011420A" w:rsidP="0011420A">
      <w:r>
        <w:t xml:space="preserve">Jackson River was founded by three veterans of the nonprofit technology, marketing, and strategy world. In 2008, we saw a critical need to help organizations harness the power of open-source and best-of-breed technologies to do good work in the world. As we’ve grown, we’ve built a team of experts that includes direct nonprofit experience; cause marketing expertise; technical experience with applications and websites for nonprofits; and the nonprofit software industry. </w:t>
      </w:r>
    </w:p>
    <w:p w14:paraId="6A7EEF7D" w14:textId="77777777" w:rsidR="0011420A" w:rsidRDefault="0011420A" w:rsidP="0011420A"/>
    <w:p w14:paraId="22B679DC" w14:textId="1BC3BCB3" w:rsidR="0011420A" w:rsidRDefault="0011420A" w:rsidP="0011420A">
      <w:r>
        <w:t>Both our software and staff are steeped in the broader context within which organizations are challenged today. Our solutions are informed by:</w:t>
      </w:r>
      <w:r>
        <w:br/>
      </w:r>
    </w:p>
    <w:p w14:paraId="4D6DB288" w14:textId="4D81D567" w:rsidR="0011420A" w:rsidRPr="00C330D3" w:rsidRDefault="0011420A" w:rsidP="0011420A">
      <w:pPr>
        <w:pStyle w:val="ListParagraph"/>
        <w:numPr>
          <w:ilvl w:val="0"/>
          <w:numId w:val="1"/>
        </w:numPr>
      </w:pPr>
      <w:r>
        <w:t xml:space="preserve">The latest in </w:t>
      </w:r>
      <w:r w:rsidRPr="00C330D3">
        <w:t>supporter</w:t>
      </w:r>
      <w:r w:rsidRPr="006C35D9">
        <w:rPr>
          <w:b/>
        </w:rPr>
        <w:t xml:space="preserve"> engagement strategies </w:t>
      </w:r>
      <w:r w:rsidRPr="00C330D3">
        <w:t xml:space="preserve">and tactics </w:t>
      </w:r>
    </w:p>
    <w:p w14:paraId="0466DB6F" w14:textId="614232DE" w:rsidR="0011420A" w:rsidRDefault="0011420A" w:rsidP="0011420A">
      <w:pPr>
        <w:pStyle w:val="ListParagraph"/>
        <w:numPr>
          <w:ilvl w:val="0"/>
          <w:numId w:val="1"/>
        </w:numPr>
      </w:pPr>
      <w:r w:rsidRPr="007616AE">
        <w:t>The ever-changing</w:t>
      </w:r>
      <w:r w:rsidRPr="006C35D9">
        <w:rPr>
          <w:b/>
        </w:rPr>
        <w:t xml:space="preserve"> </w:t>
      </w:r>
      <w:r w:rsidRPr="00C330D3">
        <w:t>landscape of</w:t>
      </w:r>
      <w:r w:rsidRPr="006C35D9">
        <w:rPr>
          <w:b/>
        </w:rPr>
        <w:t xml:space="preserve"> technology and tools</w:t>
      </w:r>
    </w:p>
    <w:p w14:paraId="78FCE47F" w14:textId="1483DD6A" w:rsidR="0011420A" w:rsidRDefault="0011420A" w:rsidP="0011420A">
      <w:pPr>
        <w:pStyle w:val="ListParagraph"/>
        <w:numPr>
          <w:ilvl w:val="0"/>
          <w:numId w:val="1"/>
        </w:numPr>
      </w:pPr>
      <w:r w:rsidRPr="007616AE">
        <w:t>The diverse</w:t>
      </w:r>
      <w:r w:rsidRPr="006C35D9">
        <w:rPr>
          <w:b/>
        </w:rPr>
        <w:t xml:space="preserve"> </w:t>
      </w:r>
      <w:r>
        <w:rPr>
          <w:b/>
        </w:rPr>
        <w:t>operational</w:t>
      </w:r>
      <w:r w:rsidRPr="006C35D9">
        <w:rPr>
          <w:b/>
        </w:rPr>
        <w:t xml:space="preserve"> </w:t>
      </w:r>
      <w:r>
        <w:rPr>
          <w:b/>
        </w:rPr>
        <w:t>models</w:t>
      </w:r>
      <w:r w:rsidRPr="006C35D9">
        <w:rPr>
          <w:b/>
        </w:rPr>
        <w:t xml:space="preserve"> </w:t>
      </w:r>
      <w:r w:rsidRPr="00C330D3">
        <w:t>of different types of nonprofits</w:t>
      </w:r>
      <w:r>
        <w:t xml:space="preserve"> </w:t>
      </w:r>
    </w:p>
    <w:p w14:paraId="273381DC" w14:textId="77777777" w:rsidR="00C330D3" w:rsidRDefault="00C330D3">
      <w:pPr>
        <w:rPr>
          <w:rFonts w:asciiTheme="majorHAnsi" w:hAnsiTheme="majorHAnsi"/>
          <w:b/>
          <w:bCs/>
          <w:iCs/>
          <w:color w:val="1F497D" w:themeColor="text2"/>
          <w:sz w:val="32"/>
          <w:szCs w:val="32"/>
        </w:rPr>
      </w:pPr>
      <w:r>
        <w:br w:type="page"/>
      </w:r>
    </w:p>
    <w:p w14:paraId="18D6DEAA" w14:textId="4BCD89FD" w:rsidR="0011420A" w:rsidRDefault="0011420A" w:rsidP="0011420A">
      <w:pPr>
        <w:pStyle w:val="Heading2"/>
      </w:pPr>
      <w:bookmarkStart w:id="71" w:name="_Toc379224745"/>
      <w:r>
        <w:lastRenderedPageBreak/>
        <w:t>Our Team</w:t>
      </w:r>
      <w:bookmarkEnd w:id="71"/>
    </w:p>
    <w:p w14:paraId="0628E346" w14:textId="77777777" w:rsidR="0011420A" w:rsidRPr="00E6680C" w:rsidRDefault="0011420A" w:rsidP="0011420A">
      <w:r>
        <w:t>When you work with Jackson River, you get a team that:</w:t>
      </w:r>
    </w:p>
    <w:p w14:paraId="69A39ACA" w14:textId="77777777" w:rsidR="0011420A" w:rsidRPr="00CA2505" w:rsidRDefault="0011420A" w:rsidP="0011420A">
      <w:pPr>
        <w:pStyle w:val="Heading3"/>
        <w:rPr>
          <w:rStyle w:val="Strong"/>
          <w:b/>
          <w:color w:val="4F81BD" w:themeColor="accent1"/>
        </w:rPr>
      </w:pPr>
      <w:bookmarkStart w:id="72" w:name="_Toc379224746"/>
      <w:r w:rsidRPr="00CA2505">
        <w:rPr>
          <w:rStyle w:val="Strong"/>
          <w:b/>
          <w:color w:val="4F81BD" w:themeColor="accent1"/>
        </w:rPr>
        <w:t>Is Smart and Helpful.</w:t>
      </w:r>
      <w:bookmarkEnd w:id="72"/>
    </w:p>
    <w:p w14:paraId="44763796" w14:textId="79FC27DE" w:rsidR="0011420A" w:rsidRDefault="0011420A" w:rsidP="0011420A">
      <w:r>
        <w:t xml:space="preserve">We strive to be full partners in your success, and are always on the lookout for new ideas and perspectives that your organization might bring to bear. Our clients tend to ask us to the table early in a project, to </w:t>
      </w:r>
      <w:r w:rsidR="0081695C">
        <w:t>help think</w:t>
      </w:r>
      <w:r>
        <w:t xml:space="preserve"> through how best to integrate strategy with technology. </w:t>
      </w:r>
    </w:p>
    <w:p w14:paraId="063F472B" w14:textId="77777777" w:rsidR="0011420A" w:rsidRPr="00CA2505" w:rsidRDefault="0011420A" w:rsidP="0011420A">
      <w:pPr>
        <w:pStyle w:val="Heading3"/>
        <w:rPr>
          <w:color w:val="4F81BD" w:themeColor="accent1"/>
        </w:rPr>
      </w:pPr>
      <w:bookmarkStart w:id="73" w:name="_Toc379224747"/>
      <w:r w:rsidRPr="00CA2505">
        <w:rPr>
          <w:color w:val="4F81BD" w:themeColor="accent1"/>
        </w:rPr>
        <w:t>Plays Well With Others.</w:t>
      </w:r>
      <w:bookmarkEnd w:id="73"/>
    </w:p>
    <w:p w14:paraId="4499EFA6" w14:textId="37FFEDD3" w:rsidR="0011420A" w:rsidRDefault="0011420A" w:rsidP="0011420A">
      <w:r>
        <w:t xml:space="preserve">Because we support our clients throughout an initiative, we frequently partner with design firms, strategy consultants, PR agencies and other technology shops. We appreciate the new ideas and new ways of thinking that a collaborative approach offers, and take a “check your ego at the door” approach. </w:t>
      </w:r>
    </w:p>
    <w:p w14:paraId="608B8187" w14:textId="77777777" w:rsidR="0011420A" w:rsidRPr="00CA2505" w:rsidRDefault="0011420A" w:rsidP="0011420A">
      <w:pPr>
        <w:pStyle w:val="Heading3"/>
        <w:rPr>
          <w:color w:val="4F81BD" w:themeColor="accent1"/>
        </w:rPr>
      </w:pPr>
      <w:bookmarkStart w:id="74" w:name="_Toc379224748"/>
      <w:r w:rsidRPr="00CA2505">
        <w:rPr>
          <w:color w:val="4F81BD" w:themeColor="accent1"/>
        </w:rPr>
        <w:t>Knows Technology, But Thinks Like Marketers Do.</w:t>
      </w:r>
      <w:bookmarkEnd w:id="74"/>
    </w:p>
    <w:p w14:paraId="62F50A28" w14:textId="2558EAF4" w:rsidR="0011420A" w:rsidRDefault="0081695C" w:rsidP="0011420A">
      <w:r>
        <w:t>W</w:t>
      </w:r>
      <w:r w:rsidR="0011420A">
        <w:t>e’re technology geeks</w:t>
      </w:r>
      <w:r>
        <w:t xml:space="preserve">, </w:t>
      </w:r>
      <w:r w:rsidR="0011420A">
        <w:t>social and mobile experts, testers and data heads, and advocacy and fundraising people.</w:t>
      </w:r>
      <w:r>
        <w:t xml:space="preserve"> Most of all</w:t>
      </w:r>
      <w:r w:rsidR="0011420A">
        <w:t xml:space="preserve">, we’re </w:t>
      </w:r>
      <w:r>
        <w:t xml:space="preserve">consultants who are </w:t>
      </w:r>
      <w:r w:rsidR="0011420A">
        <w:t>rooted in the goals that matter most: building and growing supporter engagement; maximizing conversion and revenue; increasing a sustainer base; reaching supporters in more channels and contexts; and doing all this with increasing effectiveness over time.</w:t>
      </w:r>
    </w:p>
    <w:p w14:paraId="517655E5" w14:textId="77777777" w:rsidR="0011420A" w:rsidRPr="00CA2505" w:rsidRDefault="0011420A" w:rsidP="0011420A">
      <w:pPr>
        <w:pStyle w:val="Heading3"/>
        <w:rPr>
          <w:color w:val="4F81BD" w:themeColor="accent1"/>
        </w:rPr>
      </w:pPr>
      <w:bookmarkStart w:id="75" w:name="_Toc379224749"/>
      <w:r w:rsidRPr="00CA2505">
        <w:rPr>
          <w:color w:val="4F81BD" w:themeColor="accent1"/>
        </w:rPr>
        <w:t>Communicates Well and Often.</w:t>
      </w:r>
      <w:bookmarkEnd w:id="75"/>
    </w:p>
    <w:p w14:paraId="43CA06C9" w14:textId="6AA8AD07" w:rsidR="0011420A" w:rsidRDefault="0011420A" w:rsidP="0011420A">
      <w:r>
        <w:t xml:space="preserve">We believe that the key to success in every initiative is clear and effective communication. Our style is infused with humor, in service of building strong working relationships; collaborating effectively; keeping everyone focused on the same goals; and getting the job done on time and within budget. </w:t>
      </w:r>
    </w:p>
    <w:p w14:paraId="387329A2" w14:textId="77777777" w:rsidR="0011420A" w:rsidRPr="00CA2505" w:rsidRDefault="0011420A" w:rsidP="0011420A">
      <w:pPr>
        <w:pStyle w:val="Heading3"/>
        <w:rPr>
          <w:color w:val="4F81BD" w:themeColor="accent1"/>
        </w:rPr>
      </w:pPr>
      <w:bookmarkStart w:id="76" w:name="_Toc379224750"/>
      <w:r w:rsidRPr="00CA2505">
        <w:rPr>
          <w:color w:val="4F81BD" w:themeColor="accent1"/>
        </w:rPr>
        <w:t>Balances Quality and Efficiency.</w:t>
      </w:r>
      <w:bookmarkEnd w:id="76"/>
    </w:p>
    <w:p w14:paraId="3510F2CF" w14:textId="3898A8B9" w:rsidR="0011420A" w:rsidRDefault="0011420A" w:rsidP="0011420A">
      <w:r>
        <w:t xml:space="preserve">We work smart, and we work hard. Our commitment is to deliver top-notch technical solutions to our clients while also respecting the very real budget and timeline constraints that they face as nonprofit organizations. </w:t>
      </w:r>
    </w:p>
    <w:p w14:paraId="663FC990" w14:textId="77777777" w:rsidR="0011420A" w:rsidRPr="00CA2505" w:rsidRDefault="0011420A" w:rsidP="0011420A">
      <w:pPr>
        <w:pStyle w:val="Heading3"/>
        <w:rPr>
          <w:color w:val="4F81BD" w:themeColor="accent1"/>
        </w:rPr>
      </w:pPr>
      <w:bookmarkStart w:id="77" w:name="_Toc379224751"/>
      <w:r w:rsidRPr="00CA2505">
        <w:rPr>
          <w:color w:val="4F81BD" w:themeColor="accent1"/>
        </w:rPr>
        <w:t>Is Everywhere (Just Like Our Clients Are)</w:t>
      </w:r>
      <w:proofErr w:type="gramStart"/>
      <w:r w:rsidRPr="00CA2505">
        <w:rPr>
          <w:color w:val="4F81BD" w:themeColor="accent1"/>
        </w:rPr>
        <w:t>.</w:t>
      </w:r>
      <w:bookmarkEnd w:id="77"/>
      <w:proofErr w:type="gramEnd"/>
    </w:p>
    <w:p w14:paraId="38247566" w14:textId="028954CD" w:rsidR="0011420A" w:rsidRPr="00213F25" w:rsidRDefault="0011420A" w:rsidP="0011420A">
      <w:r>
        <w:t xml:space="preserve">While we’re based out of Washington, DC, our staff are located across the country. As a distributed organization, we frequently travel to wherever our clients need us. We’re also skilled at remote collaboration, using technology to run complex projects across </w:t>
      </w:r>
      <w:r w:rsidR="0081695C">
        <w:t>distances.</w:t>
      </w:r>
      <w:r>
        <w:t xml:space="preserve"> </w:t>
      </w:r>
    </w:p>
    <w:p w14:paraId="69B8ACF5" w14:textId="77777777" w:rsidR="0011420A" w:rsidRPr="00CA2505" w:rsidRDefault="0011420A" w:rsidP="0011420A">
      <w:pPr>
        <w:pStyle w:val="Heading3"/>
        <w:rPr>
          <w:color w:val="4F81BD" w:themeColor="accent1"/>
        </w:rPr>
      </w:pPr>
      <w:bookmarkStart w:id="78" w:name="_Toc379224752"/>
      <w:r w:rsidRPr="00CA2505">
        <w:rPr>
          <w:color w:val="4F81BD" w:themeColor="accent1"/>
        </w:rPr>
        <w:t>Will Love Your Cause As Much As You Do.</w:t>
      </w:r>
      <w:bookmarkEnd w:id="78"/>
    </w:p>
    <w:p w14:paraId="5B16EED0" w14:textId="378830F7" w:rsidR="007316B6" w:rsidRDefault="0011420A">
      <w:r>
        <w:t xml:space="preserve">You believe passionately in the work your organization is doing. We do too. Our staff choose a career with Jackson River in order to work with some of the most extraordinary causes in the progressive sector. We get on board with your mission, and commit to making your technology use a success. We want you to be happy </w:t>
      </w:r>
      <w:r>
        <w:rPr>
          <w:i/>
        </w:rPr>
        <w:t xml:space="preserve">and </w:t>
      </w:r>
      <w:r>
        <w:t>effective.</w:t>
      </w:r>
      <w:r w:rsidR="007316B6">
        <w:br w:type="page"/>
      </w:r>
    </w:p>
    <w:p w14:paraId="051C1D67" w14:textId="7FFD9DBC" w:rsidR="007316B6" w:rsidRPr="006562DC" w:rsidRDefault="007316B6" w:rsidP="007316B6">
      <w:pPr>
        <w:pStyle w:val="Heading1"/>
      </w:pPr>
      <w:bookmarkStart w:id="79" w:name="_Toc379224753"/>
      <w:r>
        <w:lastRenderedPageBreak/>
        <w:t xml:space="preserve">Appendix B: </w:t>
      </w:r>
      <w:r w:rsidRPr="006562DC">
        <w:t>Selected Client List</w:t>
      </w:r>
      <w:bookmarkEnd w:id="79"/>
    </w:p>
    <w:p w14:paraId="22A0B76F" w14:textId="77777777" w:rsidR="007316B6" w:rsidRPr="00A9614F" w:rsidRDefault="007316B6" w:rsidP="007316B6">
      <w:r w:rsidRPr="00A9614F">
        <w:t xml:space="preserve">Jackson River has provided technology consulting, web development, training and implementation and integration work for a wide range of progressive organizations. </w:t>
      </w:r>
    </w:p>
    <w:p w14:paraId="0AA9EDF3" w14:textId="77777777" w:rsidR="007316B6" w:rsidRDefault="007316B6" w:rsidP="007316B6">
      <w:pPr>
        <w:rPr>
          <w:b/>
          <w:i/>
        </w:rPr>
      </w:pPr>
    </w:p>
    <w:p w14:paraId="341A47D6" w14:textId="77777777" w:rsidR="007316B6" w:rsidRPr="00A9614F" w:rsidRDefault="007316B6" w:rsidP="007316B6">
      <w:pPr>
        <w:rPr>
          <w:b/>
        </w:rPr>
      </w:pPr>
      <w:r w:rsidRPr="00A9614F">
        <w:rPr>
          <w:b/>
          <w:i/>
        </w:rPr>
        <w:t>100% of our work is from referrals from existing clients or current strategic partners.</w:t>
      </w:r>
    </w:p>
    <w:p w14:paraId="6F42BE4C" w14:textId="77777777" w:rsidR="007316B6" w:rsidRPr="00A9614F" w:rsidRDefault="007316B6" w:rsidP="007316B6"/>
    <w:p w14:paraId="6E8B567A" w14:textId="77777777" w:rsidR="007316B6" w:rsidRDefault="007316B6" w:rsidP="007316B6">
      <w:pPr>
        <w:spacing w:line="0" w:lineRule="atLeast"/>
        <w:textAlignment w:val="top"/>
        <w:rPr>
          <w:rFonts w:cs="Arial"/>
        </w:rPr>
      </w:pPr>
      <w:r w:rsidRPr="00A9614F">
        <w:rPr>
          <w:rFonts w:cs="Arial"/>
        </w:rPr>
        <w:t>ACLU</w:t>
      </w:r>
      <w:r w:rsidRPr="00A9614F">
        <w:rPr>
          <w:rFonts w:cs="Arial"/>
        </w:rPr>
        <w:br/>
        <w:t>AFL-CIO</w:t>
      </w:r>
      <w:r w:rsidRPr="00A9614F">
        <w:rPr>
          <w:rFonts w:cs="Arial"/>
        </w:rPr>
        <w:br/>
        <w:t xml:space="preserve">American Constitution Society </w:t>
      </w:r>
      <w:r w:rsidRPr="00A9614F">
        <w:rPr>
          <w:rFonts w:cs="Arial"/>
        </w:rPr>
        <w:br/>
        <w:t xml:space="preserve">American Jewish World Service </w:t>
      </w:r>
    </w:p>
    <w:p w14:paraId="728183AC" w14:textId="77777777" w:rsidR="007316B6" w:rsidRPr="00A9614F" w:rsidRDefault="007316B6" w:rsidP="007316B6">
      <w:pPr>
        <w:spacing w:line="0" w:lineRule="atLeast"/>
        <w:textAlignment w:val="top"/>
        <w:rPr>
          <w:rFonts w:cs="Arial"/>
        </w:rPr>
      </w:pPr>
      <w:r>
        <w:rPr>
          <w:rFonts w:cs="Arial"/>
        </w:rPr>
        <w:t>American Society for the Prevention of Cruelty to Animals</w:t>
      </w:r>
      <w:r w:rsidRPr="00A9614F">
        <w:rPr>
          <w:rFonts w:cs="Arial"/>
        </w:rPr>
        <w:br/>
        <w:t xml:space="preserve">Amnesty USA </w:t>
      </w:r>
      <w:r w:rsidRPr="00A9614F">
        <w:rPr>
          <w:rFonts w:cs="Arial"/>
        </w:rPr>
        <w:br/>
      </w:r>
      <w:r>
        <w:rPr>
          <w:rFonts w:cs="Arial"/>
        </w:rPr>
        <w:t>Aspen Institute</w:t>
      </w:r>
      <w:r>
        <w:rPr>
          <w:rFonts w:cs="Arial"/>
        </w:rPr>
        <w:br/>
        <w:t>Audubon Society</w:t>
      </w:r>
      <w:r w:rsidRPr="00A9614F">
        <w:rPr>
          <w:rFonts w:cs="Arial"/>
        </w:rPr>
        <w:br/>
        <w:t>Conservation International</w:t>
      </w:r>
    </w:p>
    <w:p w14:paraId="6DA55957" w14:textId="77777777" w:rsidR="007316B6" w:rsidRPr="00A9614F" w:rsidRDefault="007316B6" w:rsidP="007316B6">
      <w:pPr>
        <w:spacing w:line="0" w:lineRule="atLeast"/>
        <w:textAlignment w:val="top"/>
        <w:rPr>
          <w:rFonts w:cs="Arial"/>
        </w:rPr>
      </w:pPr>
      <w:r w:rsidRPr="00A9614F">
        <w:rPr>
          <w:rFonts w:cs="Arial"/>
        </w:rPr>
        <w:t>Defenders of Wildlife</w:t>
      </w:r>
    </w:p>
    <w:p w14:paraId="7B61422F" w14:textId="77777777" w:rsidR="007316B6" w:rsidRPr="00A9614F" w:rsidRDefault="007316B6" w:rsidP="007316B6">
      <w:pPr>
        <w:spacing w:line="0" w:lineRule="atLeast"/>
        <w:textAlignment w:val="top"/>
        <w:rPr>
          <w:rFonts w:cs="Arial"/>
        </w:rPr>
      </w:pPr>
      <w:r w:rsidRPr="00A9614F">
        <w:rPr>
          <w:rFonts w:cs="Arial"/>
        </w:rPr>
        <w:t>George Lucas Education Foundation</w:t>
      </w:r>
    </w:p>
    <w:p w14:paraId="5D34EE59" w14:textId="77777777" w:rsidR="007316B6" w:rsidRPr="00A9614F" w:rsidRDefault="007316B6" w:rsidP="007316B6">
      <w:pPr>
        <w:spacing w:line="0" w:lineRule="atLeast"/>
        <w:textAlignment w:val="top"/>
        <w:rPr>
          <w:rFonts w:cs="Arial"/>
        </w:rPr>
      </w:pPr>
      <w:r w:rsidRPr="00A9614F">
        <w:rPr>
          <w:rFonts w:cs="Arial"/>
        </w:rPr>
        <w:t>International Center for Research on Women</w:t>
      </w:r>
    </w:p>
    <w:p w14:paraId="52A8AE1D" w14:textId="77777777" w:rsidR="007316B6" w:rsidRDefault="007316B6" w:rsidP="007316B6">
      <w:pPr>
        <w:spacing w:line="0" w:lineRule="atLeast"/>
        <w:textAlignment w:val="top"/>
        <w:rPr>
          <w:rFonts w:cs="Arial"/>
        </w:rPr>
      </w:pPr>
      <w:r w:rsidRPr="00A9614F">
        <w:rPr>
          <w:rFonts w:cs="Arial"/>
        </w:rPr>
        <w:t>International Fund for Animal Welfare</w:t>
      </w:r>
      <w:r w:rsidRPr="00A9614F">
        <w:rPr>
          <w:rFonts w:cs="Arial"/>
        </w:rPr>
        <w:br/>
        <w:t xml:space="preserve">International Rescue Committee </w:t>
      </w:r>
    </w:p>
    <w:p w14:paraId="6063A20A" w14:textId="694C4A19" w:rsidR="003B0691" w:rsidRPr="00A9614F" w:rsidRDefault="003B0691" w:rsidP="007316B6">
      <w:pPr>
        <w:spacing w:line="0" w:lineRule="atLeast"/>
        <w:textAlignment w:val="top"/>
        <w:rPr>
          <w:rFonts w:cs="Arial"/>
        </w:rPr>
      </w:pPr>
      <w:proofErr w:type="spellStart"/>
      <w:r>
        <w:rPr>
          <w:rFonts w:cs="Arial"/>
        </w:rPr>
        <w:t>Marfan</w:t>
      </w:r>
      <w:proofErr w:type="spellEnd"/>
      <w:r>
        <w:rPr>
          <w:rFonts w:cs="Arial"/>
        </w:rPr>
        <w:t xml:space="preserve"> Foundation</w:t>
      </w:r>
    </w:p>
    <w:p w14:paraId="2C2C69F3" w14:textId="77777777" w:rsidR="007316B6" w:rsidRDefault="007316B6" w:rsidP="007316B6">
      <w:pPr>
        <w:spacing w:line="0" w:lineRule="atLeast"/>
        <w:textAlignment w:val="top"/>
        <w:rPr>
          <w:rFonts w:cs="Arial"/>
        </w:rPr>
      </w:pPr>
      <w:r w:rsidRPr="00A9614F">
        <w:rPr>
          <w:rFonts w:cs="Arial"/>
        </w:rPr>
        <w:t>Minnesota Public Radio/American Public Media</w:t>
      </w:r>
    </w:p>
    <w:p w14:paraId="3EE959D5" w14:textId="77777777" w:rsidR="007316B6" w:rsidRDefault="007316B6" w:rsidP="007316B6">
      <w:pPr>
        <w:spacing w:line="0" w:lineRule="atLeast"/>
        <w:textAlignment w:val="top"/>
        <w:rPr>
          <w:rFonts w:cs="Arial"/>
        </w:rPr>
      </w:pPr>
      <w:r>
        <w:rPr>
          <w:rFonts w:cs="Arial"/>
        </w:rPr>
        <w:t xml:space="preserve">National Public Radio </w:t>
      </w:r>
    </w:p>
    <w:p w14:paraId="19280FF5" w14:textId="77777777" w:rsidR="007316B6" w:rsidRPr="00A9614F" w:rsidRDefault="007316B6" w:rsidP="007316B6">
      <w:pPr>
        <w:spacing w:line="0" w:lineRule="atLeast"/>
        <w:textAlignment w:val="top"/>
        <w:rPr>
          <w:rFonts w:cs="Arial"/>
        </w:rPr>
      </w:pPr>
      <w:r>
        <w:rPr>
          <w:rFonts w:cs="Arial"/>
        </w:rPr>
        <w:t xml:space="preserve">Office of the Democratic Whip, </w:t>
      </w:r>
      <w:proofErr w:type="spellStart"/>
      <w:r>
        <w:rPr>
          <w:rFonts w:cs="Arial"/>
        </w:rPr>
        <w:t>Steny</w:t>
      </w:r>
      <w:proofErr w:type="spellEnd"/>
      <w:r>
        <w:rPr>
          <w:rFonts w:cs="Arial"/>
        </w:rPr>
        <w:t xml:space="preserve"> Hoyer</w:t>
      </w:r>
    </w:p>
    <w:p w14:paraId="30F8D9BC" w14:textId="77777777" w:rsidR="007316B6" w:rsidRPr="00A9614F" w:rsidRDefault="007316B6" w:rsidP="007316B6">
      <w:pPr>
        <w:spacing w:line="0" w:lineRule="atLeast"/>
        <w:textAlignment w:val="top"/>
        <w:rPr>
          <w:rFonts w:cs="Arial"/>
        </w:rPr>
      </w:pPr>
      <w:r w:rsidRPr="00A9614F">
        <w:rPr>
          <w:rFonts w:cs="Arial"/>
        </w:rPr>
        <w:t xml:space="preserve">Opportunity Agenda </w:t>
      </w:r>
      <w:r w:rsidRPr="00A9614F">
        <w:rPr>
          <w:rFonts w:cs="Arial"/>
        </w:rPr>
        <w:br/>
        <w:t xml:space="preserve">People for the American Way </w:t>
      </w:r>
    </w:p>
    <w:p w14:paraId="55C5CFD2" w14:textId="77777777" w:rsidR="007316B6" w:rsidRDefault="007316B6" w:rsidP="007316B6">
      <w:pPr>
        <w:spacing w:line="0" w:lineRule="atLeast"/>
        <w:textAlignment w:val="top"/>
        <w:rPr>
          <w:rFonts w:cs="Arial"/>
        </w:rPr>
      </w:pPr>
      <w:r w:rsidRPr="00A9614F">
        <w:rPr>
          <w:rFonts w:cs="Arial"/>
        </w:rPr>
        <w:t>Planned Parenthood Federation of America</w:t>
      </w:r>
    </w:p>
    <w:p w14:paraId="20C292EB" w14:textId="77777777" w:rsidR="007316B6" w:rsidRPr="00A9614F" w:rsidRDefault="007316B6" w:rsidP="007316B6">
      <w:pPr>
        <w:spacing w:line="0" w:lineRule="atLeast"/>
        <w:textAlignment w:val="top"/>
        <w:rPr>
          <w:rFonts w:cs="Arial"/>
        </w:rPr>
      </w:pPr>
      <w:r>
        <w:rPr>
          <w:rFonts w:cs="Arial"/>
        </w:rPr>
        <w:t>San Francisco SPCA</w:t>
      </w:r>
    </w:p>
    <w:p w14:paraId="638AFCDD" w14:textId="77777777" w:rsidR="007316B6" w:rsidRDefault="007316B6" w:rsidP="007316B6">
      <w:pPr>
        <w:spacing w:line="0" w:lineRule="atLeast"/>
        <w:textAlignment w:val="top"/>
        <w:rPr>
          <w:rFonts w:cs="Arial"/>
        </w:rPr>
      </w:pPr>
      <w:r w:rsidRPr="00A9614F">
        <w:rPr>
          <w:rFonts w:cs="Arial"/>
        </w:rPr>
        <w:t>Save the Bay</w:t>
      </w:r>
    </w:p>
    <w:p w14:paraId="66138CAA" w14:textId="77777777" w:rsidR="007316B6" w:rsidRPr="00A9614F" w:rsidRDefault="007316B6" w:rsidP="007316B6">
      <w:pPr>
        <w:spacing w:line="0" w:lineRule="atLeast"/>
        <w:textAlignment w:val="top"/>
        <w:rPr>
          <w:rFonts w:cs="Arial"/>
        </w:rPr>
      </w:pPr>
      <w:r>
        <w:rPr>
          <w:rFonts w:cs="Arial"/>
        </w:rPr>
        <w:t>Southern Poverty Law Center</w:t>
      </w:r>
      <w:r w:rsidRPr="00A9614F">
        <w:rPr>
          <w:rFonts w:cs="Arial"/>
        </w:rPr>
        <w:br/>
        <w:t>Student Conservation Association</w:t>
      </w:r>
    </w:p>
    <w:p w14:paraId="1708428E" w14:textId="77777777" w:rsidR="007316B6" w:rsidRPr="00A9614F" w:rsidRDefault="007316B6" w:rsidP="007316B6">
      <w:pPr>
        <w:spacing w:line="0" w:lineRule="atLeast"/>
        <w:textAlignment w:val="top"/>
        <w:rPr>
          <w:rFonts w:cs="Arial"/>
        </w:rPr>
      </w:pPr>
      <w:r w:rsidRPr="00A9614F">
        <w:rPr>
          <w:rFonts w:cs="Arial"/>
        </w:rPr>
        <w:t>The Pew Charitable Trusts</w:t>
      </w:r>
    </w:p>
    <w:p w14:paraId="32EE1189" w14:textId="77777777" w:rsidR="007316B6" w:rsidRDefault="007316B6" w:rsidP="007316B6">
      <w:pPr>
        <w:spacing w:line="0" w:lineRule="atLeast"/>
        <w:textAlignment w:val="top"/>
        <w:rPr>
          <w:rFonts w:cs="Arial"/>
        </w:rPr>
      </w:pPr>
      <w:r w:rsidRPr="00A9614F">
        <w:rPr>
          <w:rFonts w:cs="Arial"/>
        </w:rPr>
        <w:t>Union for Reform Judaism</w:t>
      </w:r>
    </w:p>
    <w:p w14:paraId="72238756" w14:textId="77777777" w:rsidR="007316B6" w:rsidRDefault="007316B6" w:rsidP="007316B6">
      <w:pPr>
        <w:spacing w:line="0" w:lineRule="atLeast"/>
        <w:textAlignment w:val="top"/>
        <w:rPr>
          <w:rFonts w:asciiTheme="majorHAnsi" w:hAnsiTheme="majorHAnsi"/>
          <w:b/>
          <w:bCs/>
          <w:kern w:val="32"/>
          <w:sz w:val="36"/>
          <w:szCs w:val="36"/>
        </w:rPr>
      </w:pPr>
      <w:r>
        <w:rPr>
          <w:rFonts w:cs="Arial"/>
        </w:rPr>
        <w:t>U.S. Fund for UNICEF</w:t>
      </w:r>
      <w:r w:rsidRPr="00A9614F">
        <w:rPr>
          <w:rFonts w:cs="Arial"/>
        </w:rPr>
        <w:br/>
        <w:t>Wallace Global Fund</w:t>
      </w:r>
    </w:p>
    <w:p w14:paraId="72F560D9" w14:textId="3F992B76" w:rsidR="007316B6" w:rsidRDefault="007316B6" w:rsidP="007316B6">
      <w:pPr>
        <w:rPr>
          <w:rFonts w:asciiTheme="majorHAnsi" w:hAnsiTheme="majorHAnsi"/>
          <w:b/>
          <w:bCs/>
          <w:kern w:val="32"/>
          <w:sz w:val="36"/>
          <w:szCs w:val="36"/>
        </w:rPr>
      </w:pPr>
    </w:p>
    <w:p w14:paraId="0BB3A05F" w14:textId="6234B643" w:rsidR="00CA2505" w:rsidRDefault="00CA2505">
      <w:r>
        <w:br w:type="page"/>
      </w:r>
    </w:p>
    <w:p w14:paraId="66C027EC" w14:textId="3B17D78A" w:rsidR="00CA2505" w:rsidRDefault="00CA2505" w:rsidP="00CA2505">
      <w:pPr>
        <w:pStyle w:val="Heading1"/>
      </w:pPr>
      <w:bookmarkStart w:id="80" w:name="_Toc379224754"/>
      <w:r>
        <w:lastRenderedPageBreak/>
        <w:t>Appendix C: Our Capabilities</w:t>
      </w:r>
      <w:bookmarkEnd w:id="80"/>
      <w:r>
        <w:t xml:space="preserve"> </w:t>
      </w:r>
    </w:p>
    <w:p w14:paraId="74C88244" w14:textId="77777777" w:rsidR="00CA2505" w:rsidRDefault="00CA2505" w:rsidP="00CA2505">
      <w:r>
        <w:rPr>
          <w:noProof/>
        </w:rPr>
        <w:drawing>
          <wp:anchor distT="0" distB="0" distL="114300" distR="114300" simplePos="0" relativeHeight="251680768" behindDoc="0" locked="0" layoutInCell="1" allowOverlap="1" wp14:anchorId="2FEBCC36" wp14:editId="0405FC00">
            <wp:simplePos x="0" y="0"/>
            <wp:positionH relativeFrom="margin">
              <wp:posOffset>3552825</wp:posOffset>
            </wp:positionH>
            <wp:positionV relativeFrom="margin">
              <wp:posOffset>619125</wp:posOffset>
            </wp:positionV>
            <wp:extent cx="2381250" cy="62865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jacksonriver-logo.gif"/>
                    <pic:cNvPicPr/>
                  </pic:nvPicPr>
                  <pic:blipFill>
                    <a:blip r:embed="rId17">
                      <a:extLst>
                        <a:ext uri="{28A0092B-C50C-407E-A947-70E740481C1C}">
                          <a14:useLocalDpi xmlns:a14="http://schemas.microsoft.com/office/drawing/2010/main" val="0"/>
                        </a:ext>
                      </a:extLst>
                    </a:blip>
                    <a:stretch>
                      <a:fillRect/>
                    </a:stretch>
                  </pic:blipFill>
                  <pic:spPr>
                    <a:xfrm>
                      <a:off x="0" y="0"/>
                      <a:ext cx="2381250" cy="628650"/>
                    </a:xfrm>
                    <a:prstGeom prst="rect">
                      <a:avLst/>
                    </a:prstGeom>
                  </pic:spPr>
                </pic:pic>
              </a:graphicData>
            </a:graphic>
          </wp:anchor>
        </w:drawing>
      </w:r>
      <w:r>
        <w:br/>
        <w:t>At Jackson River, we’ve lived and breathed every stage of the nonprofit lifecycle: from technology strategy to organizational development, from mission-driven work to supporter engagement, from online to offline communications, from RFP to finished product. Although o</w:t>
      </w:r>
      <w:r w:rsidRPr="006F5D74">
        <w:t xml:space="preserve">ur primary </w:t>
      </w:r>
      <w:r>
        <w:t>charge</w:t>
      </w:r>
      <w:r w:rsidRPr="006F5D74">
        <w:t xml:space="preserve"> is the effective selection and implementation of marketing technologies, </w:t>
      </w:r>
      <w:r>
        <w:t>a</w:t>
      </w:r>
      <w:r w:rsidRPr="006F5D74">
        <w:t xml:space="preserve"> big-picture </w:t>
      </w:r>
      <w:r>
        <w:t>perspective on</w:t>
      </w:r>
      <w:r w:rsidRPr="006F5D74">
        <w:t xml:space="preserve"> organizational success is embedded in our DNA. </w:t>
      </w:r>
    </w:p>
    <w:p w14:paraId="4B3A5C5E" w14:textId="77777777" w:rsidR="00CA2505" w:rsidRDefault="00CA2505" w:rsidP="00CA2505"/>
    <w:p w14:paraId="18F6711F" w14:textId="77777777" w:rsidR="00CA2505" w:rsidRDefault="00CA2505" w:rsidP="00CA2505">
      <w:r>
        <w:t>Our clients engage us to help them with a diverse array of strategic and technical work. We regularly support organizations with:</w:t>
      </w:r>
    </w:p>
    <w:p w14:paraId="415E661D" w14:textId="77777777" w:rsidR="00CA2505" w:rsidRDefault="00CA2505" w:rsidP="00CA2505">
      <w:pPr>
        <w:pStyle w:val="Heading2"/>
      </w:pPr>
      <w:bookmarkStart w:id="81" w:name="_Toc379224755"/>
      <w:r>
        <w:rPr>
          <w:noProof/>
        </w:rPr>
        <mc:AlternateContent>
          <mc:Choice Requires="wps">
            <w:drawing>
              <wp:anchor distT="91440" distB="91440" distL="114300" distR="114300" simplePos="0" relativeHeight="251676672" behindDoc="0" locked="0" layoutInCell="1" allowOverlap="1" wp14:anchorId="74A1514E" wp14:editId="6BB91E36">
                <wp:simplePos x="0" y="0"/>
                <wp:positionH relativeFrom="margin">
                  <wp:align>right</wp:align>
                </wp:positionH>
                <wp:positionV relativeFrom="paragraph">
                  <wp:posOffset>253365</wp:posOffset>
                </wp:positionV>
                <wp:extent cx="2486025" cy="1403985"/>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03985"/>
                        </a:xfrm>
                        <a:prstGeom prst="rect">
                          <a:avLst/>
                        </a:prstGeom>
                        <a:noFill/>
                        <a:ln w="9525">
                          <a:noFill/>
                          <a:miter lim="800000"/>
                          <a:headEnd/>
                          <a:tailEnd/>
                        </a:ln>
                      </wps:spPr>
                      <wps:txbx>
                        <w:txbxContent>
                          <w:p w14:paraId="7C2A4B9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b/>
                                <w:iCs/>
                                <w:color w:val="4F81BD" w:themeColor="accent1"/>
                                <w:sz w:val="22"/>
                                <w:szCs w:val="22"/>
                              </w:rPr>
                              <w:t>Services Include</w:t>
                            </w:r>
                            <w:proofErr w:type="gramStart"/>
                            <w:r w:rsidRPr="00685871">
                              <w:rPr>
                                <w:b/>
                                <w:iCs/>
                                <w:color w:val="4F81BD" w:themeColor="accent1"/>
                                <w:sz w:val="22"/>
                                <w:szCs w:val="22"/>
                              </w:rPr>
                              <w:t>:</w:t>
                            </w:r>
                            <w:proofErr w:type="gramEnd"/>
                            <w:r w:rsidRPr="00685871">
                              <w:rPr>
                                <w:b/>
                                <w:iCs/>
                                <w:color w:val="4F81BD" w:themeColor="accent1"/>
                                <w:sz w:val="22"/>
                                <w:szCs w:val="22"/>
                              </w:rPr>
                              <w:br/>
                            </w:r>
                            <w:r w:rsidRPr="00685871">
                              <w:rPr>
                                <w:b/>
                                <w:iCs/>
                                <w:color w:val="4F81BD" w:themeColor="accent1"/>
                                <w:sz w:val="22"/>
                                <w:szCs w:val="22"/>
                              </w:rPr>
                              <w:br/>
                            </w:r>
                            <w:r w:rsidRPr="00685871">
                              <w:rPr>
                                <w:iCs/>
                                <w:color w:val="595959" w:themeColor="text1" w:themeTint="A6"/>
                                <w:sz w:val="22"/>
                                <w:szCs w:val="22"/>
                              </w:rPr>
                              <w:t>• Stakeholder interviews</w:t>
                            </w:r>
                          </w:p>
                          <w:p w14:paraId="7DA402E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Organizational resource analysis</w:t>
                            </w:r>
                          </w:p>
                          <w:p w14:paraId="18113B2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Current toolset assessment</w:t>
                            </w:r>
                          </w:p>
                          <w:p w14:paraId="6817272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Technology recommendations</w:t>
                            </w:r>
                          </w:p>
                          <w:p w14:paraId="5B45D0C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Actionable rollout plan</w:t>
                            </w:r>
                          </w:p>
                          <w:p w14:paraId="2067DC7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Staffing &amp; process strategy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4A1514E" id="_x0000_t202" coordsize="21600,21600" o:spt="202" path="m,l,21600r21600,l21600,xe">
                <v:stroke joinstyle="miter"/>
                <v:path gradientshapeok="t" o:connecttype="rect"/>
              </v:shapetype>
              <v:shape id="Text Box 3" o:spid="_x0000_s1026" type="#_x0000_t202" style="position:absolute;margin-left:144.55pt;margin-top:19.95pt;width:195.75pt;height:110.55pt;z-index:251676672;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" filled="f" stroked="f">
                <v:textbox style="mso-fit-shape-to-text:t">
                  <w:txbxContent>
                    <w:p w14:paraId="7C2A4B9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b/>
                          <w:iCs/>
                          <w:color w:val="4F81BD" w:themeColor="accent1"/>
                          <w:sz w:val="22"/>
                          <w:szCs w:val="22"/>
                        </w:rPr>
                        <w:t>Services Include</w:t>
                      </w:r>
                      <w:proofErr w:type="gramStart"/>
                      <w:r w:rsidRPr="00685871">
                        <w:rPr>
                          <w:b/>
                          <w:iCs/>
                          <w:color w:val="4F81BD" w:themeColor="accent1"/>
                          <w:sz w:val="22"/>
                          <w:szCs w:val="22"/>
                        </w:rPr>
                        <w:t>:</w:t>
                      </w:r>
                      <w:proofErr w:type="gramEnd"/>
                      <w:r w:rsidRPr="00685871">
                        <w:rPr>
                          <w:b/>
                          <w:iCs/>
                          <w:color w:val="4F81BD" w:themeColor="accent1"/>
                          <w:sz w:val="22"/>
                          <w:szCs w:val="22"/>
                        </w:rPr>
                        <w:br/>
                      </w:r>
                      <w:r w:rsidRPr="00685871">
                        <w:rPr>
                          <w:b/>
                          <w:iCs/>
                          <w:color w:val="4F81BD" w:themeColor="accent1"/>
                          <w:sz w:val="22"/>
                          <w:szCs w:val="22"/>
                        </w:rPr>
                        <w:br/>
                      </w:r>
                      <w:r w:rsidRPr="00685871">
                        <w:rPr>
                          <w:iCs/>
                          <w:color w:val="595959" w:themeColor="text1" w:themeTint="A6"/>
                          <w:sz w:val="22"/>
                          <w:szCs w:val="22"/>
                        </w:rPr>
                        <w:t>• Stakeholder interviews</w:t>
                      </w:r>
                    </w:p>
                    <w:p w14:paraId="7DA402E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Organizational resource analysis</w:t>
                      </w:r>
                    </w:p>
                    <w:p w14:paraId="18113B2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Current toolset assessment</w:t>
                      </w:r>
                    </w:p>
                    <w:p w14:paraId="6817272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Technology recommendations</w:t>
                      </w:r>
                    </w:p>
                    <w:p w14:paraId="5B45D0C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Actionable rollout plan</w:t>
                      </w:r>
                    </w:p>
                    <w:p w14:paraId="2067DC7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Staffing &amp; process strategy</w:t>
                      </w:r>
                    </w:p>
                  </w:txbxContent>
                </v:textbox>
                <w10:wrap type="square" anchorx="margin"/>
              </v:shape>
            </w:pict>
          </mc:Fallback>
        </mc:AlternateContent>
      </w:r>
      <w:r>
        <w:t>Technology Assessment &amp; Strategy</w:t>
      </w:r>
      <w:bookmarkEnd w:id="81"/>
    </w:p>
    <w:p w14:paraId="5D8034AF" w14:textId="77777777" w:rsidR="00CA2505" w:rsidRDefault="00CA2505" w:rsidP="00CA2505">
      <w:r>
        <w:t xml:space="preserve">Because of our commitment to both best-of-breed and open source technologies, organizations often ask us to help recommend a comprehensive set of solutions beyond online marketing and fundraising. We bring all of our industry knowledge to bear in assessing your organization’s model, staffing and skillset, legacy toolset, strategic objectives, and the current challenges to your growth, and then recommend a combination of solutions that can be tailored for your precise needs. </w:t>
      </w:r>
    </w:p>
    <w:p w14:paraId="0230AEEE" w14:textId="77777777" w:rsidR="005C1182" w:rsidRDefault="005C1182" w:rsidP="00CA2505"/>
    <w:p w14:paraId="1A7208B9" w14:textId="77777777" w:rsidR="00CA2505" w:rsidRDefault="00CA2505" w:rsidP="00CA2505">
      <w:pPr>
        <w:pStyle w:val="Heading2"/>
      </w:pPr>
      <w:bookmarkStart w:id="82" w:name="_Toc379224756"/>
      <w:r>
        <w:rPr>
          <w:noProof/>
        </w:rPr>
        <mc:AlternateContent>
          <mc:Choice Requires="wps">
            <w:drawing>
              <wp:anchor distT="91440" distB="91440" distL="114300" distR="114300" simplePos="0" relativeHeight="251675648" behindDoc="0" locked="0" layoutInCell="1" allowOverlap="1" wp14:anchorId="37C8E7A4" wp14:editId="316B5951">
                <wp:simplePos x="0" y="0"/>
                <wp:positionH relativeFrom="margin">
                  <wp:align>left</wp:align>
                </wp:positionH>
                <wp:positionV relativeFrom="paragraph">
                  <wp:posOffset>224790</wp:posOffset>
                </wp:positionV>
                <wp:extent cx="2486025" cy="140398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03985"/>
                        </a:xfrm>
                        <a:prstGeom prst="rect">
                          <a:avLst/>
                        </a:prstGeom>
                        <a:noFill/>
                        <a:ln w="9525">
                          <a:noFill/>
                          <a:miter lim="800000"/>
                          <a:headEnd/>
                          <a:tailEnd/>
                        </a:ln>
                      </wps:spPr>
                      <wps:txbx>
                        <w:txbxContent>
                          <w:p w14:paraId="4B82214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14:paraId="5A430B9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Technical solution design</w:t>
                            </w:r>
                          </w:p>
                          <w:p w14:paraId="59206A2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Donation form </w:t>
                            </w:r>
                            <w:proofErr w:type="spellStart"/>
                            <w:r w:rsidRPr="00685871">
                              <w:rPr>
                                <w:iCs/>
                                <w:color w:val="595959" w:themeColor="text1" w:themeTint="A6"/>
                                <w:sz w:val="22"/>
                                <w:szCs w:val="22"/>
                              </w:rPr>
                              <w:t>buildout</w:t>
                            </w:r>
                            <w:proofErr w:type="spellEnd"/>
                          </w:p>
                          <w:p w14:paraId="4B966E1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Engagement form </w:t>
                            </w:r>
                            <w:proofErr w:type="spellStart"/>
                            <w:r w:rsidRPr="00685871">
                              <w:rPr>
                                <w:iCs/>
                                <w:color w:val="595959" w:themeColor="text1" w:themeTint="A6"/>
                                <w:sz w:val="22"/>
                                <w:szCs w:val="22"/>
                              </w:rPr>
                              <w:t>buildout</w:t>
                            </w:r>
                            <w:proofErr w:type="spellEnd"/>
                          </w:p>
                          <w:p w14:paraId="650AE44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CRM integration</w:t>
                            </w:r>
                          </w:p>
                          <w:p w14:paraId="6DE3D21A"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dashboard development</w:t>
                            </w:r>
                          </w:p>
                          <w:p w14:paraId="580021A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Phased plan for marketing growth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7C8E7A4" id="Text Box 2" o:spid="_x0000_s1027" type="#_x0000_t202" style="position:absolute;margin-left:0;margin-top:17.7pt;width:195.75pt;height:110.55pt;z-index:251675648;visibility:visible;mso-wrap-style:square;mso-width-percent:0;mso-height-percent:200;mso-wrap-distance-left:9pt;mso-wrap-distance-top:7.2pt;mso-wrap-distance-right:9pt;mso-wrap-distance-bottom:7.2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" filled="f" stroked="f">
                <v:textbox style="mso-fit-shape-to-text:t">
                  <w:txbxContent>
                    <w:p w14:paraId="4B82214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14:paraId="5A430B9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Technical solution design</w:t>
                      </w:r>
                    </w:p>
                    <w:p w14:paraId="59206A2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Donation form </w:t>
                      </w:r>
                      <w:proofErr w:type="spellStart"/>
                      <w:r w:rsidRPr="00685871">
                        <w:rPr>
                          <w:iCs/>
                          <w:color w:val="595959" w:themeColor="text1" w:themeTint="A6"/>
                          <w:sz w:val="22"/>
                          <w:szCs w:val="22"/>
                        </w:rPr>
                        <w:t>buildout</w:t>
                      </w:r>
                      <w:proofErr w:type="spellEnd"/>
                    </w:p>
                    <w:p w14:paraId="4B966E1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Engagement form </w:t>
                      </w:r>
                      <w:proofErr w:type="spellStart"/>
                      <w:r w:rsidRPr="00685871">
                        <w:rPr>
                          <w:iCs/>
                          <w:color w:val="595959" w:themeColor="text1" w:themeTint="A6"/>
                          <w:sz w:val="22"/>
                          <w:szCs w:val="22"/>
                        </w:rPr>
                        <w:t>buildout</w:t>
                      </w:r>
                      <w:proofErr w:type="spellEnd"/>
                    </w:p>
                    <w:p w14:paraId="650AE44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CRM integration</w:t>
                      </w:r>
                    </w:p>
                    <w:p w14:paraId="6DE3D21A"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dashboard development</w:t>
                      </w:r>
                    </w:p>
                    <w:p w14:paraId="580021A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Phased plan for marketing growth</w:t>
                      </w:r>
                    </w:p>
                  </w:txbxContent>
                </v:textbox>
                <w10:wrap type="square" anchorx="margin"/>
              </v:shape>
            </w:pict>
          </mc:Fallback>
        </mc:AlternateContent>
      </w:r>
      <w:r>
        <w:t>Springboard Implementation</w:t>
      </w:r>
      <w:bookmarkEnd w:id="82"/>
    </w:p>
    <w:p w14:paraId="23C5714F" w14:textId="77777777" w:rsidR="00CA2505" w:rsidRDefault="00CA2505" w:rsidP="00CA2505">
      <w:r>
        <w:t xml:space="preserve">While Springboard is a truly open-source solution, many organizations who choose Springboard as their online marketing and fundraising solution also choose to work with us as their implementation partner. We get each organization up and running with an advanced set of supporter engagement forms, as well as deep CRM integration, tailoring each setup around an org’s unique priorities for social and mobile marketing, sustainer engagement, analytics and measurement, and other core objectives. </w:t>
      </w:r>
    </w:p>
    <w:p w14:paraId="0C0416E0" w14:textId="77777777" w:rsidR="005C1182" w:rsidRDefault="005C1182">
      <w:pPr>
        <w:rPr>
          <w:rFonts w:asciiTheme="majorHAnsi" w:hAnsiTheme="majorHAnsi"/>
          <w:b/>
          <w:bCs/>
          <w:iCs/>
          <w:color w:val="1F497D" w:themeColor="text2"/>
          <w:sz w:val="32"/>
          <w:szCs w:val="32"/>
        </w:rPr>
      </w:pPr>
      <w:r>
        <w:br w:type="page"/>
      </w:r>
    </w:p>
    <w:p w14:paraId="68989DD7" w14:textId="30496DBF" w:rsidR="00CA2505" w:rsidRDefault="00CA2505" w:rsidP="00CA2505">
      <w:pPr>
        <w:pStyle w:val="Heading2"/>
      </w:pPr>
      <w:bookmarkStart w:id="83" w:name="_Toc379224757"/>
      <w:r>
        <w:rPr>
          <w:noProof/>
        </w:rPr>
        <w:lastRenderedPageBreak/>
        <mc:AlternateContent>
          <mc:Choice Requires="wps">
            <w:drawing>
              <wp:anchor distT="91440" distB="91440" distL="114300" distR="114300" simplePos="0" relativeHeight="251674624" behindDoc="0" locked="0" layoutInCell="1" allowOverlap="1" wp14:anchorId="7E4E50FD" wp14:editId="1D85EE93">
                <wp:simplePos x="0" y="0"/>
                <wp:positionH relativeFrom="margin">
                  <wp:align>right</wp:align>
                </wp:positionH>
                <wp:positionV relativeFrom="paragraph">
                  <wp:posOffset>288290</wp:posOffset>
                </wp:positionV>
                <wp:extent cx="2486025" cy="1403985"/>
                <wp:effectExtent l="0" t="0" r="0" b="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6025" cy="1403985"/>
                        </a:xfrm>
                        <a:prstGeom prst="rect">
                          <a:avLst/>
                        </a:prstGeom>
                        <a:noFill/>
                        <a:ln w="9525">
                          <a:noFill/>
                          <a:miter lim="800000"/>
                          <a:headEnd/>
                          <a:tailEnd/>
                        </a:ln>
                      </wps:spPr>
                      <wps:txbx>
                        <w:txbxContent>
                          <w:p w14:paraId="18173D2A"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14:paraId="4E922AA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Full web presence</w:t>
                            </w:r>
                          </w:p>
                          <w:p w14:paraId="587B43E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Microsites</w:t>
                            </w:r>
                          </w:p>
                          <w:p w14:paraId="0BE9AD39"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Mobile sites</w:t>
                            </w:r>
                          </w:p>
                          <w:p w14:paraId="1EA71A2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Email campaigns</w:t>
                            </w:r>
                          </w:p>
                          <w:p w14:paraId="0BA4329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Social campaigns and apps</w:t>
                            </w:r>
                          </w:p>
                          <w:p w14:paraId="3534FF67"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interactions</w:t>
                            </w:r>
                          </w:p>
                          <w:p w14:paraId="4D36EFA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Cross-channel campaigns</w:t>
                            </w:r>
                          </w:p>
                          <w:p w14:paraId="4F93CBD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Source code and analytics tracking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4E50FD" id="_x0000_s1028" type="#_x0000_t202" style="position:absolute;margin-left:144.55pt;margin-top:22.7pt;width:195.75pt;height:110.55pt;z-index:251674624;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" filled="f" stroked="f">
                <v:textbox style="mso-fit-shape-to-text:t">
                  <w:txbxContent>
                    <w:p w14:paraId="18173D2A"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r w:rsidRPr="00685871">
                        <w:rPr>
                          <w:b/>
                          <w:iCs/>
                          <w:color w:val="4F81BD" w:themeColor="accent1"/>
                          <w:sz w:val="22"/>
                          <w:szCs w:val="22"/>
                        </w:rPr>
                        <w:br/>
                      </w:r>
                    </w:p>
                    <w:p w14:paraId="4E922AA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Full web presence</w:t>
                      </w:r>
                    </w:p>
                    <w:p w14:paraId="587B43E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Microsites</w:t>
                      </w:r>
                    </w:p>
                    <w:p w14:paraId="0BE9AD39"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Mobile sites</w:t>
                      </w:r>
                    </w:p>
                    <w:p w14:paraId="1EA71A2F"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Email campaigns</w:t>
                      </w:r>
                    </w:p>
                    <w:p w14:paraId="0BA4329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Social campaigns and apps</w:t>
                      </w:r>
                    </w:p>
                    <w:p w14:paraId="3534FF67"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interactions</w:t>
                      </w:r>
                    </w:p>
                    <w:p w14:paraId="4D36EFA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Cross-channel campaigns</w:t>
                      </w:r>
                    </w:p>
                    <w:p w14:paraId="4F93CBD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Source code and analytics tracking</w:t>
                      </w:r>
                    </w:p>
                  </w:txbxContent>
                </v:textbox>
                <w10:wrap type="square" anchorx="margin"/>
              </v:shape>
            </w:pict>
          </mc:Fallback>
        </mc:AlternateContent>
      </w:r>
      <w:r>
        <w:t>Website &amp; Campaign Development</w:t>
      </w:r>
      <w:bookmarkEnd w:id="83"/>
    </w:p>
    <w:p w14:paraId="41EC3F82" w14:textId="77777777" w:rsidR="00CA2505" w:rsidRDefault="00CA2505" w:rsidP="00CA2505">
      <w:r>
        <w:t xml:space="preserve">Many organizations tackle software implementations and major online initiatives such as website redesigns at the same time. A significant amount of our development work involves building websites, microsites, mobile sites, email campaigns, social campaigns and apps, custom interactions, cross-channel campaigns, and the tracking mechanisms that tie all of these critical pieces together into one integrated view. Our developers are adept at translating your designs into effective code that leverages the best of what your CMS and Springboard have to offer. </w:t>
      </w:r>
    </w:p>
    <w:p w14:paraId="36CF53A3" w14:textId="77777777" w:rsidR="005C1182" w:rsidRDefault="005C1182" w:rsidP="00CA2505"/>
    <w:p w14:paraId="1F4D487A" w14:textId="1024986F" w:rsidR="00CA2505" w:rsidRDefault="00CA2505" w:rsidP="00CA2505">
      <w:pPr>
        <w:pStyle w:val="Heading2"/>
      </w:pPr>
      <w:bookmarkStart w:id="84" w:name="_Toc379224758"/>
      <w:r>
        <w:rPr>
          <w:noProof/>
        </w:rPr>
        <mc:AlternateContent>
          <mc:Choice Requires="wps">
            <w:drawing>
              <wp:anchor distT="91440" distB="91440" distL="114300" distR="114300" simplePos="0" relativeHeight="251677696" behindDoc="0" locked="0" layoutInCell="1" allowOverlap="1" wp14:anchorId="361E5033" wp14:editId="43F7835A">
                <wp:simplePos x="0" y="0"/>
                <wp:positionH relativeFrom="margin">
                  <wp:posOffset>-133350</wp:posOffset>
                </wp:positionH>
                <wp:positionV relativeFrom="paragraph">
                  <wp:posOffset>242570</wp:posOffset>
                </wp:positionV>
                <wp:extent cx="2590800" cy="1403985"/>
                <wp:effectExtent l="0" t="0" r="0" b="31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1403985"/>
                        </a:xfrm>
                        <a:prstGeom prst="rect">
                          <a:avLst/>
                        </a:prstGeom>
                        <a:noFill/>
                        <a:ln w="9525">
                          <a:noFill/>
                          <a:miter lim="800000"/>
                          <a:headEnd/>
                          <a:tailEnd/>
                        </a:ln>
                      </wps:spPr>
                      <wps:txbx>
                        <w:txbxContent>
                          <w:p w14:paraId="73FF63C5"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27A3820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66F88482" w14:textId="77777777" w:rsidR="00F57782"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w:t>
                            </w:r>
                            <w:r w:rsidR="00F57782">
                              <w:rPr>
                                <w:iCs/>
                                <w:color w:val="595959" w:themeColor="text1" w:themeTint="A6"/>
                                <w:sz w:val="22"/>
                                <w:szCs w:val="22"/>
                              </w:rPr>
                              <w:t>Salesforce Implementation</w:t>
                            </w:r>
                          </w:p>
                          <w:p w14:paraId="5C1088DF" w14:textId="4DA24270" w:rsidR="00F57782" w:rsidRDefault="00F57782" w:rsidP="00F57782">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w:t>
                            </w:r>
                            <w:r>
                              <w:rPr>
                                <w:iCs/>
                                <w:color w:val="595959" w:themeColor="text1" w:themeTint="A6"/>
                                <w:sz w:val="22"/>
                                <w:szCs w:val="22"/>
                              </w:rPr>
                              <w:t>Data Migration</w:t>
                            </w:r>
                          </w:p>
                          <w:p w14:paraId="3F8DC8C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Offline database integration</w:t>
                            </w:r>
                          </w:p>
                          <w:p w14:paraId="3D5BEB8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Donor database integration</w:t>
                            </w:r>
                          </w:p>
                          <w:p w14:paraId="0A67A29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application integration</w:t>
                            </w:r>
                          </w:p>
                          <w:p w14:paraId="44D4463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Integration with 3</w:t>
                            </w:r>
                            <w:r w:rsidRPr="00685871">
                              <w:rPr>
                                <w:iCs/>
                                <w:color w:val="595959" w:themeColor="text1" w:themeTint="A6"/>
                                <w:sz w:val="22"/>
                                <w:szCs w:val="22"/>
                                <w:vertAlign w:val="superscript"/>
                              </w:rPr>
                              <w:t>rd</w:t>
                            </w:r>
                            <w:r w:rsidRPr="00685871">
                              <w:rPr>
                                <w:iCs/>
                                <w:color w:val="595959" w:themeColor="text1" w:themeTint="A6"/>
                                <w:sz w:val="22"/>
                                <w:szCs w:val="22"/>
                              </w:rPr>
                              <w:t xml:space="preserve">-party </w:t>
                            </w:r>
                            <w:proofErr w:type="spellStart"/>
                            <w:r w:rsidRPr="00685871">
                              <w:rPr>
                                <w:iCs/>
                                <w:color w:val="595959" w:themeColor="text1" w:themeTint="A6"/>
                                <w:sz w:val="22"/>
                                <w:szCs w:val="22"/>
                              </w:rPr>
                              <w:t>CMSes</w:t>
                            </w:r>
                            <w:proofErr w:type="spellEnd"/>
                          </w:p>
                          <w:p w14:paraId="1E96153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Website content migration</w:t>
                            </w:r>
                          </w:p>
                          <w:p w14:paraId="7EB83D5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Standard &amp; custom tool integrations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61E5033" id="_x0000_s1029" type="#_x0000_t202" style="position:absolute;margin-left:-10.5pt;margin-top:19.1pt;width:204pt;height:110.55pt;z-index:251677696;visibility:visible;mso-wrap-style:square;mso-width-percent:0;mso-height-percent:200;mso-wrap-distance-left:9pt;mso-wrap-distance-top:7.2pt;mso-wrap-distance-right:9pt;mso-wrap-distance-bottom:7.2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" filled="f" stroked="f">
                <v:textbox style="mso-fit-shape-to-text:t">
                  <w:txbxContent>
                    <w:p w14:paraId="73FF63C5"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27A3820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66F88482" w14:textId="77777777" w:rsidR="00F57782"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w:t>
                      </w:r>
                      <w:r w:rsidR="00F57782">
                        <w:rPr>
                          <w:iCs/>
                          <w:color w:val="595959" w:themeColor="text1" w:themeTint="A6"/>
                          <w:sz w:val="22"/>
                          <w:szCs w:val="22"/>
                        </w:rPr>
                        <w:t>Salesforce Implementation</w:t>
                      </w:r>
                    </w:p>
                    <w:p w14:paraId="5C1088DF" w14:textId="4DA24270" w:rsidR="00F57782" w:rsidRDefault="00F57782" w:rsidP="00F57782">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xml:space="preserve">• </w:t>
                      </w:r>
                      <w:r>
                        <w:rPr>
                          <w:iCs/>
                          <w:color w:val="595959" w:themeColor="text1" w:themeTint="A6"/>
                          <w:sz w:val="22"/>
                          <w:szCs w:val="22"/>
                        </w:rPr>
                        <w:t>Data Migration</w:t>
                      </w:r>
                    </w:p>
                    <w:p w14:paraId="3F8DC8C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Offline database integration</w:t>
                      </w:r>
                    </w:p>
                    <w:p w14:paraId="3D5BEB8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Donor database integration</w:t>
                      </w:r>
                    </w:p>
                    <w:p w14:paraId="0A67A29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application integration</w:t>
                      </w:r>
                    </w:p>
                    <w:p w14:paraId="44D4463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Integration with 3</w:t>
                      </w:r>
                      <w:r w:rsidRPr="00685871">
                        <w:rPr>
                          <w:iCs/>
                          <w:color w:val="595959" w:themeColor="text1" w:themeTint="A6"/>
                          <w:sz w:val="22"/>
                          <w:szCs w:val="22"/>
                          <w:vertAlign w:val="superscript"/>
                        </w:rPr>
                        <w:t>rd</w:t>
                      </w:r>
                      <w:r w:rsidRPr="00685871">
                        <w:rPr>
                          <w:iCs/>
                          <w:color w:val="595959" w:themeColor="text1" w:themeTint="A6"/>
                          <w:sz w:val="22"/>
                          <w:szCs w:val="22"/>
                        </w:rPr>
                        <w:t xml:space="preserve">-party </w:t>
                      </w:r>
                      <w:proofErr w:type="spellStart"/>
                      <w:r w:rsidRPr="00685871">
                        <w:rPr>
                          <w:iCs/>
                          <w:color w:val="595959" w:themeColor="text1" w:themeTint="A6"/>
                          <w:sz w:val="22"/>
                          <w:szCs w:val="22"/>
                        </w:rPr>
                        <w:t>CMSes</w:t>
                      </w:r>
                      <w:proofErr w:type="spellEnd"/>
                    </w:p>
                    <w:p w14:paraId="1E96153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Website content migration</w:t>
                      </w:r>
                    </w:p>
                    <w:p w14:paraId="7EB83D5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Standard &amp; custom tool integrations</w:t>
                      </w:r>
                    </w:p>
                  </w:txbxContent>
                </v:textbox>
                <w10:wrap type="square" anchorx="margin"/>
              </v:shape>
            </w:pict>
          </mc:Fallback>
        </mc:AlternateContent>
      </w:r>
      <w:r w:rsidR="00F57782">
        <w:t xml:space="preserve">CRM Implementation, </w:t>
      </w:r>
      <w:r>
        <w:t>Integration &amp; Data Migration</w:t>
      </w:r>
      <w:bookmarkEnd w:id="84"/>
    </w:p>
    <w:p w14:paraId="72E23986" w14:textId="77777777" w:rsidR="00CA2505" w:rsidRDefault="00CA2505" w:rsidP="00CA2505">
      <w:r>
        <w:t xml:space="preserve">Our work focuses extensively on moving data and content between all of the places you need it to reside. Our technical strategy maps the entire landscape of your data, including all of the ways that you might want to leverage data in the future. Once we have the full picture, we identify the best ways to </w:t>
      </w:r>
      <w:proofErr w:type="spellStart"/>
      <w:r>
        <w:t>transit</w:t>
      </w:r>
      <w:proofErr w:type="spellEnd"/>
      <w:r>
        <w:t xml:space="preserve"> data between systems, plug the pieces together, help you format and migrate any data or content, test its movement, and then make sure you can access that data to create insight and meaning. </w:t>
      </w:r>
    </w:p>
    <w:p w14:paraId="13EE44BA" w14:textId="77777777" w:rsidR="005C1182" w:rsidRDefault="005C1182" w:rsidP="00CA2505">
      <w:pPr>
        <w:pStyle w:val="Heading2"/>
      </w:pPr>
    </w:p>
    <w:p w14:paraId="6BC5B546" w14:textId="77777777" w:rsidR="00CA2505" w:rsidRDefault="00CA2505" w:rsidP="00CA2505">
      <w:pPr>
        <w:pStyle w:val="Heading2"/>
      </w:pPr>
      <w:bookmarkStart w:id="85" w:name="_Toc379224759"/>
      <w:r>
        <w:rPr>
          <w:noProof/>
        </w:rPr>
        <mc:AlternateContent>
          <mc:Choice Requires="wps">
            <w:drawing>
              <wp:anchor distT="91440" distB="91440" distL="114300" distR="114300" simplePos="0" relativeHeight="251678720" behindDoc="0" locked="0" layoutInCell="1" allowOverlap="1" wp14:anchorId="0976F0D6" wp14:editId="3301ECC1">
                <wp:simplePos x="0" y="0"/>
                <wp:positionH relativeFrom="page">
                  <wp:posOffset>4286250</wp:posOffset>
                </wp:positionH>
                <wp:positionV relativeFrom="paragraph">
                  <wp:posOffset>313055</wp:posOffset>
                </wp:positionV>
                <wp:extent cx="2562225" cy="1403985"/>
                <wp:effectExtent l="0" t="0" r="0" b="31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403985"/>
                        </a:xfrm>
                        <a:prstGeom prst="rect">
                          <a:avLst/>
                        </a:prstGeom>
                        <a:noFill/>
                        <a:ln w="9525">
                          <a:noFill/>
                          <a:miter lim="800000"/>
                          <a:headEnd/>
                          <a:tailEnd/>
                        </a:ln>
                      </wps:spPr>
                      <wps:txbx>
                        <w:txbxContent>
                          <w:p w14:paraId="7D15F716"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4EB50818"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1204595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Implementing analytics tracking</w:t>
                            </w:r>
                          </w:p>
                          <w:p w14:paraId="4BE4F3B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Source code strategy</w:t>
                            </w:r>
                          </w:p>
                          <w:p w14:paraId="29659BE7"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reporting &amp; dashboards</w:t>
                            </w:r>
                          </w:p>
                          <w:p w14:paraId="3A1AB52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w:t>
                            </w:r>
                          </w:p>
                          <w:p w14:paraId="2DA4508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Data warehousing &amp; reporting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976F0D6" id="_x0000_s1030" type="#_x0000_t202" style="position:absolute;margin-left:337.5pt;margin-top:24.65pt;width:201.75pt;height:110.55pt;z-index:251678720;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" filled="f" stroked="f">
                <v:textbox style="mso-fit-shape-to-text:t">
                  <w:txbxContent>
                    <w:p w14:paraId="7D15F716"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4EB50818"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1204595D"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Implementing analytics tracking</w:t>
                      </w:r>
                    </w:p>
                    <w:p w14:paraId="4BE4F3B1"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Source code strategy</w:t>
                      </w:r>
                    </w:p>
                    <w:p w14:paraId="29659BE7"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Custom reporting &amp; dashboards</w:t>
                      </w:r>
                    </w:p>
                    <w:p w14:paraId="3A1AB526"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w:t>
                      </w:r>
                    </w:p>
                    <w:p w14:paraId="2DA4508B"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Data warehousing &amp; reporting</w:t>
                      </w:r>
                    </w:p>
                  </w:txbxContent>
                </v:textbox>
                <w10:wrap type="square" anchorx="page"/>
              </v:shape>
            </w:pict>
          </mc:Fallback>
        </mc:AlternateContent>
      </w:r>
      <w:r>
        <w:t>Analytics &amp; Reporting</w:t>
      </w:r>
      <w:bookmarkEnd w:id="85"/>
    </w:p>
    <w:p w14:paraId="1AC83857" w14:textId="77777777" w:rsidR="00CA2505" w:rsidRDefault="00CA2505" w:rsidP="00CA2505">
      <w:r>
        <w:t>We take the long view of translating supporter activity and behavior into meaningful, actionable information. This includes creating a unified vision across systems, employing tracking and measurement tools like Springboard’s built-in source coding, web analytics tools like Google Analytics and Ecommerce tracking, industry testing and tracking tools like KISS Metrics, and configuring your Springboard, Salesforce, and other databases to serve up all the data you need in a ready-to-use format.</w:t>
      </w:r>
      <w:r>
        <w:br/>
      </w:r>
    </w:p>
    <w:p w14:paraId="0E262977" w14:textId="77777777" w:rsidR="00CA2505" w:rsidRDefault="00CA2505" w:rsidP="00CA2505">
      <w:pPr>
        <w:pStyle w:val="Heading2"/>
      </w:pPr>
      <w:bookmarkStart w:id="86" w:name="_Toc379224760"/>
      <w:r>
        <w:rPr>
          <w:noProof/>
        </w:rPr>
        <w:lastRenderedPageBreak/>
        <mc:AlternateContent>
          <mc:Choice Requires="wps">
            <w:drawing>
              <wp:anchor distT="91440" distB="91440" distL="114300" distR="114300" simplePos="0" relativeHeight="251679744" behindDoc="0" locked="0" layoutInCell="1" allowOverlap="1" wp14:anchorId="6BE465A1" wp14:editId="341BB033">
                <wp:simplePos x="0" y="0"/>
                <wp:positionH relativeFrom="page">
                  <wp:posOffset>904875</wp:posOffset>
                </wp:positionH>
                <wp:positionV relativeFrom="paragraph">
                  <wp:posOffset>0</wp:posOffset>
                </wp:positionV>
                <wp:extent cx="2562225" cy="1403985"/>
                <wp:effectExtent l="0" t="0" r="0" b="317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2225" cy="1403985"/>
                        </a:xfrm>
                        <a:prstGeom prst="rect">
                          <a:avLst/>
                        </a:prstGeom>
                        <a:noFill/>
                        <a:ln w="9525">
                          <a:noFill/>
                          <a:miter lim="800000"/>
                          <a:headEnd/>
                          <a:tailEnd/>
                        </a:ln>
                      </wps:spPr>
                      <wps:txbx>
                        <w:txbxContent>
                          <w:p w14:paraId="13B2A0E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46D30DBD"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29C2ED5E"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Multivariate testing</w:t>
                            </w:r>
                          </w:p>
                          <w:p w14:paraId="3619039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Integrating other testing tools</w:t>
                            </w:r>
                          </w:p>
                          <w:p w14:paraId="78ABACE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Campaign performance analysis</w:t>
                            </w:r>
                          </w:p>
                          <w:p w14:paraId="6D149C6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 results</w:t>
                            </w:r>
                          </w:p>
                          <w:p w14:paraId="4AC0820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Recommending growth tactics</w:t>
                            </w:r>
                          </w:p>
                          <w:p w14:paraId="5648BDA0"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Training internal staff</w:t>
                            </w:r>
                          </w:p>
                          <w:p w14:paraId="3F9F8BBA"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Developing Springboard features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BE465A1" id="_x0000_s1031" type="#_x0000_t202" style="position:absolute;margin-left:71.25pt;margin-top:0;width:201.75pt;height:110.55pt;z-index:251679744;visibility:visible;mso-wrap-style:square;mso-width-percent:0;mso-height-percent:200;mso-wrap-distance-left:9pt;mso-wrap-distance-top:7.2pt;mso-wrap-distance-right:9pt;mso-wrap-distance-bottom:7.2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" filled="f" stroked="f">
                <v:textbox style="mso-fit-shape-to-text:t">
                  <w:txbxContent>
                    <w:p w14:paraId="13B2A0E4"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r w:rsidRPr="00685871">
                        <w:rPr>
                          <w:b/>
                          <w:iCs/>
                          <w:color w:val="4F81BD" w:themeColor="accent1"/>
                          <w:sz w:val="22"/>
                          <w:szCs w:val="22"/>
                        </w:rPr>
                        <w:t>Services Include:</w:t>
                      </w:r>
                    </w:p>
                    <w:p w14:paraId="46D30DBD" w14:textId="77777777" w:rsidR="005C1182" w:rsidRPr="00685871" w:rsidRDefault="005C1182" w:rsidP="00CA2505">
                      <w:pPr>
                        <w:pBdr>
                          <w:top w:val="single" w:sz="24" w:space="8" w:color="4F81BD" w:themeColor="accent1"/>
                          <w:bottom w:val="single" w:sz="24" w:space="8" w:color="4F81BD" w:themeColor="accent1"/>
                        </w:pBdr>
                        <w:rPr>
                          <w:b/>
                          <w:iCs/>
                          <w:color w:val="4F81BD" w:themeColor="accent1"/>
                          <w:sz w:val="22"/>
                          <w:szCs w:val="22"/>
                        </w:rPr>
                      </w:pPr>
                    </w:p>
                    <w:p w14:paraId="29C2ED5E"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Multivariate testing</w:t>
                      </w:r>
                    </w:p>
                    <w:p w14:paraId="36190398"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Integrating other testing tools</w:t>
                      </w:r>
                    </w:p>
                    <w:p w14:paraId="78ABACE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Campaign performance analysis</w:t>
                      </w:r>
                    </w:p>
                    <w:p w14:paraId="6D149C63"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Benchmarking results</w:t>
                      </w:r>
                    </w:p>
                    <w:p w14:paraId="4AC08204"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Recommending growth tactics</w:t>
                      </w:r>
                    </w:p>
                    <w:p w14:paraId="5648BDA0"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rPr>
                      </w:pPr>
                      <w:r w:rsidRPr="00685871">
                        <w:rPr>
                          <w:iCs/>
                          <w:color w:val="595959" w:themeColor="text1" w:themeTint="A6"/>
                          <w:sz w:val="22"/>
                          <w:szCs w:val="22"/>
                        </w:rPr>
                        <w:t>• Training internal staff</w:t>
                      </w:r>
                    </w:p>
                    <w:p w14:paraId="3F9F8BBA" w14:textId="77777777" w:rsidR="005C1182" w:rsidRPr="00685871" w:rsidRDefault="005C1182" w:rsidP="00CA2505">
                      <w:pPr>
                        <w:pBdr>
                          <w:top w:val="single" w:sz="24" w:space="8" w:color="4F81BD" w:themeColor="accent1"/>
                          <w:bottom w:val="single" w:sz="24" w:space="8" w:color="4F81BD" w:themeColor="accent1"/>
                        </w:pBdr>
                        <w:rPr>
                          <w:iCs/>
                          <w:color w:val="595959" w:themeColor="text1" w:themeTint="A6"/>
                          <w:sz w:val="22"/>
                          <w:szCs w:val="2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85871">
                        <w:rPr>
                          <w:iCs/>
                          <w:color w:val="595959" w:themeColor="text1" w:themeTint="A6"/>
                          <w:sz w:val="22"/>
                          <w:szCs w:val="22"/>
                        </w:rPr>
                        <w:t>• Developing Springboard features</w:t>
                      </w:r>
                    </w:p>
                  </w:txbxContent>
                </v:textbox>
                <w10:wrap type="square" anchorx="page"/>
              </v:shape>
            </w:pict>
          </mc:Fallback>
        </mc:AlternateContent>
      </w:r>
      <w:r>
        <w:t>Optimization &amp; Training</w:t>
      </w:r>
      <w:bookmarkEnd w:id="86"/>
    </w:p>
    <w:p w14:paraId="6911751F" w14:textId="77777777" w:rsidR="00CA2505" w:rsidRDefault="00CA2505" w:rsidP="00CA2505">
      <w:r>
        <w:t>Once our clients launch an initiative, they have all of the tools and data they need to succeed. However, turning data into insight, insight into action, and action into growth can be an intensive process, and many organizations look to Jackson River as a long-term partner optimize their efforts. Sometimes this takes the form of helping their internal staff through process development, training, documentation, or prioritization exercises. At other times, this involves helping clients advance their marketing efforts by suggesting multivariate tests, developing a new technical function or feature to measure a program’s effectiveness, identifying other testing tools or protocols, evaluating the performance of a specific initiative, or recommending ways to optimize content and data to better engage and convert supporters.</w:t>
      </w:r>
    </w:p>
    <w:p w14:paraId="5DC71D9F" w14:textId="77777777" w:rsidR="00CA2505" w:rsidRDefault="00CA2505" w:rsidP="00CA2505"/>
    <w:p w14:paraId="1B4115D0" w14:textId="138EC184" w:rsidR="00C511D1" w:rsidRDefault="00C511D1">
      <w:r>
        <w:br w:type="page"/>
      </w:r>
    </w:p>
    <w:p w14:paraId="520581F2" w14:textId="43BAB26B" w:rsidR="00C511D1" w:rsidRDefault="00C511D1" w:rsidP="00C511D1">
      <w:pPr>
        <w:pStyle w:val="Heading1"/>
      </w:pPr>
      <w:bookmarkStart w:id="87" w:name="_Toc379224761"/>
      <w:r>
        <w:lastRenderedPageBreak/>
        <w:t>Appendix D: Our Process</w:t>
      </w:r>
      <w:bookmarkEnd w:id="87"/>
    </w:p>
    <w:p w14:paraId="38571461" w14:textId="77777777" w:rsidR="00C511D1" w:rsidRDefault="00C511D1" w:rsidP="00C511D1">
      <w:r>
        <w:t>Although specific activities and deliverables will depend on the nature of the project, we always work in a highly collaborative fashion with our clients to ensure that we’re delivering what you need, when you need it, and within your organization’s budget. Regardless of scale or scope, all of our projects follow the same comprehensive methodology:</w:t>
      </w:r>
    </w:p>
    <w:p w14:paraId="7FB5A38D" w14:textId="77777777" w:rsidR="00C511D1" w:rsidRDefault="00C511D1" w:rsidP="00C511D1">
      <w:r>
        <w:rPr>
          <w:noProof/>
        </w:rPr>
        <mc:AlternateContent>
          <mc:Choice Requires="wps">
            <w:drawing>
              <wp:anchor distT="0" distB="0" distL="114300" distR="114300" simplePos="0" relativeHeight="251682816" behindDoc="0" locked="0" layoutInCell="1" allowOverlap="1" wp14:anchorId="06DCCBCB" wp14:editId="5F82EE08">
                <wp:simplePos x="0" y="0"/>
                <wp:positionH relativeFrom="margin">
                  <wp:posOffset>-104775</wp:posOffset>
                </wp:positionH>
                <wp:positionV relativeFrom="margin">
                  <wp:posOffset>2771775</wp:posOffset>
                </wp:positionV>
                <wp:extent cx="1819275" cy="1403985"/>
                <wp:effectExtent l="0" t="0" r="0" b="63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3985"/>
                        </a:xfrm>
                        <a:prstGeom prst="rect">
                          <a:avLst/>
                        </a:prstGeom>
                        <a:noFill/>
                        <a:ln w="9525">
                          <a:noFill/>
                          <a:miter lim="800000"/>
                          <a:headEnd/>
                          <a:tailEnd/>
                        </a:ln>
                      </wps:spPr>
                      <wps:txbx>
                        <w:txbxContent>
                          <w:p w14:paraId="02269B3A"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sidRPr="00A2771E">
                              <w:rPr>
                                <w:b/>
                                <w:iCs/>
                                <w:color w:val="4F81BD" w:themeColor="accent1"/>
                                <w:sz w:val="32"/>
                                <w:szCs w:val="32"/>
                              </w:rPr>
                              <w:t>Discover &amp; Design</w:t>
                            </w:r>
                          </w:p>
                        </w:txbxContent>
                      </wps:txbx>
                      <wps:bodyPr rot="0" vert="horz" wrap="square" lIns="91440" tIns="45720" rIns="91440" bIns="45720" anchor="t" anchorCtr="0">
                        <a:spAutoFit/>
                      </wps:bodyPr>
                    </wps:wsp>
                  </a:graphicData>
                </a:graphic>
              </wp:anchor>
            </w:drawing>
          </mc:Choice>
          <mc:Fallback>
            <w:pict>
              <v:shape w14:anchorId="06DCCBCB" id="_x0000_s1032" type="#_x0000_t202" style="position:absolute;margin-left:-8.25pt;margin-top:218.25pt;width:143.25pt;height:110.55pt;z-index:2516828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" filled="f" stroked="f">
                <v:textbox style="mso-fit-shape-to-text:t">
                  <w:txbxContent>
                    <w:p w14:paraId="02269B3A"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sidRPr="00A2771E">
                        <w:rPr>
                          <w:b/>
                          <w:iCs/>
                          <w:color w:val="4F81BD" w:themeColor="accent1"/>
                          <w:sz w:val="32"/>
                          <w:szCs w:val="32"/>
                        </w:rPr>
                        <w:t>Discover &amp; Design</w:t>
                      </w:r>
                    </w:p>
                  </w:txbxContent>
                </v:textbox>
                <w10:wrap type="square" anchorx="margin" anchory="margin"/>
              </v:shape>
            </w:pict>
          </mc:Fallback>
        </mc:AlternateContent>
      </w:r>
      <w:r>
        <w:rPr>
          <w:noProof/>
        </w:rPr>
        <w:drawing>
          <wp:inline distT="0" distB="0" distL="0" distR="0" wp14:anchorId="3CF28717" wp14:editId="3F35638F">
            <wp:extent cx="5486400" cy="1657350"/>
            <wp:effectExtent l="19050" t="0" r="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76506203" w14:textId="77777777" w:rsidR="00C511D1" w:rsidRDefault="00C511D1" w:rsidP="00C511D1">
      <w:r>
        <w:t xml:space="preserve">Our first order of business is to get embedded in your organization – to learn about who your team is, how you work, the breadth of what you’re trying to accomplish, and how best for us to align around your goals. Once we’re thinking like members of your team, we then design both a project approach and a technical solution. </w:t>
      </w:r>
    </w:p>
    <w:p w14:paraId="04CD0ECB" w14:textId="77777777" w:rsidR="00C511D1" w:rsidRDefault="00C511D1" w:rsidP="00C511D1"/>
    <w:p w14:paraId="49BD4568" w14:textId="77777777" w:rsidR="00C511D1" w:rsidRDefault="00C511D1" w:rsidP="00C511D1">
      <w:pPr>
        <w:ind w:left="720"/>
      </w:pPr>
      <w:r>
        <w:t xml:space="preserve">The </w:t>
      </w:r>
      <w:r w:rsidRPr="004425A5">
        <w:rPr>
          <w:b/>
        </w:rPr>
        <w:t>project approach</w:t>
      </w:r>
      <w:r>
        <w:t xml:space="preserve"> encompasses the working plan that will get our joint teams from conception to launch, including a finalized budget and scope; detailed project timeline; clear-cut areas of responsibility; and recommended communication, sharing, and tracking tools to best facilitate our collaboration. </w:t>
      </w:r>
    </w:p>
    <w:p w14:paraId="7D1C8171" w14:textId="77777777" w:rsidR="00C511D1" w:rsidRDefault="00C511D1" w:rsidP="00C511D1">
      <w:pPr>
        <w:ind w:left="720"/>
      </w:pPr>
    </w:p>
    <w:p w14:paraId="499EC403" w14:textId="77777777" w:rsidR="00C511D1" w:rsidRDefault="00C511D1" w:rsidP="00C511D1">
      <w:pPr>
        <w:ind w:left="720"/>
      </w:pPr>
      <w:r>
        <w:t>The</w:t>
      </w:r>
      <w:r w:rsidRPr="004425A5">
        <w:rPr>
          <w:b/>
        </w:rPr>
        <w:t xml:space="preserve"> technical solution </w:t>
      </w:r>
      <w:r>
        <w:t xml:space="preserve">is our map for developing and integrating all of the complex pieces of your technology puzzle. To be successful, you’ll need deep integration, intuitive workflows, pixel-perfect implementation, and rock solid reporting. We work with you to architect end-to-end solutions that translate the creative to the functional, map the flow of data, and spec out any needed custom development. </w:t>
      </w:r>
    </w:p>
    <w:p w14:paraId="6AD27995" w14:textId="77777777" w:rsidR="00C511D1" w:rsidRDefault="00C511D1" w:rsidP="00C511D1">
      <w:r>
        <w:rPr>
          <w:noProof/>
        </w:rPr>
        <mc:AlternateContent>
          <mc:Choice Requires="wps">
            <w:drawing>
              <wp:anchor distT="0" distB="0" distL="114300" distR="114300" simplePos="0" relativeHeight="251683840" behindDoc="0" locked="0" layoutInCell="1" allowOverlap="1" wp14:anchorId="7E39357E" wp14:editId="73C62D17">
                <wp:simplePos x="0" y="0"/>
                <wp:positionH relativeFrom="margin">
                  <wp:posOffset>-85725</wp:posOffset>
                </wp:positionH>
                <wp:positionV relativeFrom="margin">
                  <wp:posOffset>5933440</wp:posOffset>
                </wp:positionV>
                <wp:extent cx="1924050" cy="1403985"/>
                <wp:effectExtent l="0" t="0" r="0" b="635"/>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4050" cy="1403985"/>
                        </a:xfrm>
                        <a:prstGeom prst="rect">
                          <a:avLst/>
                        </a:prstGeom>
                        <a:noFill/>
                        <a:ln w="9525">
                          <a:noFill/>
                          <a:miter lim="800000"/>
                          <a:headEnd/>
                          <a:tailEnd/>
                        </a:ln>
                      </wps:spPr>
                      <wps:txbx>
                        <w:txbxContent>
                          <w:p w14:paraId="1E1DB98B"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Develop &amp; Integrate</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E39357E" id="_x0000_s1033" type="#_x0000_t202" style="position:absolute;margin-left:-6.75pt;margin-top:467.2pt;width:151.5pt;height:110.55pt;z-index:251683840;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" filled="f" stroked="f">
                <v:textbox style="mso-fit-shape-to-text:t">
                  <w:txbxContent>
                    <w:p w14:paraId="1E1DB98B"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Develop &amp; Integrate</w:t>
                      </w:r>
                    </w:p>
                  </w:txbxContent>
                </v:textbox>
                <w10:wrap type="square" anchorx="margin" anchory="margin"/>
              </v:shape>
            </w:pict>
          </mc:Fallback>
        </mc:AlternateContent>
      </w:r>
    </w:p>
    <w:p w14:paraId="278F48CF" w14:textId="77777777" w:rsidR="00C511D1" w:rsidRDefault="00C511D1" w:rsidP="00C511D1">
      <w:r w:rsidRPr="00685871">
        <w:t>While our end-to-end process involves discrete milestones and checkpoints, during the Develop stage, we tend to follow a more “agile” process, in order to give your team many opportunities for input. We ask our clients to play an active role as reviewers and collaborators during this phase, to make sure that we’re achieving the vision mapped together during the Design phase.</w:t>
      </w:r>
    </w:p>
    <w:p w14:paraId="3EE8F475" w14:textId="77777777" w:rsidR="00C511D1" w:rsidRDefault="00C511D1" w:rsidP="00C511D1"/>
    <w:p w14:paraId="09F6FC62" w14:textId="77777777" w:rsidR="00C511D1" w:rsidRDefault="00C511D1" w:rsidP="00C511D1">
      <w:r>
        <w:t>As development progresses, we turn our attention to a parallel set of processes – getting all of your systems to connect. Our job is to uncover and project all the ways in which you might want to view, use, and manipulate your data, and to create easy integration and robust reporting that you can build on over time.</w:t>
      </w:r>
    </w:p>
    <w:p w14:paraId="633CE0D7" w14:textId="77777777" w:rsidR="00C511D1" w:rsidRDefault="00C511D1" w:rsidP="00C511D1">
      <w:r>
        <w:rPr>
          <w:noProof/>
        </w:rPr>
        <w:lastRenderedPageBreak/>
        <mc:AlternateContent>
          <mc:Choice Requires="wps">
            <w:drawing>
              <wp:anchor distT="0" distB="0" distL="114300" distR="114300" simplePos="0" relativeHeight="251684864" behindDoc="0" locked="0" layoutInCell="1" allowOverlap="1" wp14:anchorId="14BCB130" wp14:editId="25E62C38">
                <wp:simplePos x="0" y="0"/>
                <wp:positionH relativeFrom="margin">
                  <wp:posOffset>-66675</wp:posOffset>
                </wp:positionH>
                <wp:positionV relativeFrom="margin">
                  <wp:posOffset>-9525</wp:posOffset>
                </wp:positionV>
                <wp:extent cx="1543050" cy="1403985"/>
                <wp:effectExtent l="0" t="0" r="0" b="63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3050" cy="1403985"/>
                        </a:xfrm>
                        <a:prstGeom prst="rect">
                          <a:avLst/>
                        </a:prstGeom>
                        <a:noFill/>
                        <a:ln w="9525">
                          <a:noFill/>
                          <a:miter lim="800000"/>
                          <a:headEnd/>
                          <a:tailEnd/>
                        </a:ln>
                      </wps:spPr>
                      <wps:txbx>
                        <w:txbxContent>
                          <w:p w14:paraId="7563C92F"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Train &amp; Enable</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4BCB130" id="_x0000_s1034" type="#_x0000_t202" style="position:absolute;margin-left:-5.25pt;margin-top:-.75pt;width:121.5pt;height:110.55pt;z-index:251684864;visibility:visible;mso-wrap-style:square;mso-width-percent:0;mso-wrap-distance-left:9pt;mso-wrap-distance-top:0;mso-wrap-distance-right:9pt;mso-wrap-distance-bottom:0;mso-position-horizontal:absolute;mso-position-horizontal-relative:margin;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" filled="f" stroked="f">
                <v:textbox style="mso-fit-shape-to-text:t">
                  <w:txbxContent>
                    <w:p w14:paraId="7563C92F"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Train &amp; Enable</w:t>
                      </w:r>
                    </w:p>
                  </w:txbxContent>
                </v:textbox>
                <w10:wrap type="square" anchorx="margin" anchory="margin"/>
              </v:shape>
            </w:pict>
          </mc:Fallback>
        </mc:AlternateContent>
      </w:r>
      <w:r>
        <w:t xml:space="preserve">We believe that training is an ongoing activity that helps organizations take increasing ownership of the toolset and grow the ways they leverage Springboard over time. We start training early in our projects by helping key staff to understand the conceptual model of Springboard. As a project progresses, we shift our training activities to a more role-based approach that involves short, webcast training sessions on topics customized by task. </w:t>
      </w:r>
    </w:p>
    <w:p w14:paraId="318A7C83" w14:textId="77777777" w:rsidR="00C511D1" w:rsidRDefault="00C511D1" w:rsidP="00C511D1"/>
    <w:p w14:paraId="28D7705A" w14:textId="200136DC" w:rsidR="00C511D1" w:rsidRDefault="00C511D1" w:rsidP="00C511D1">
      <w:r w:rsidRPr="00685871">
        <w:t>Because we’ve found o</w:t>
      </w:r>
      <w:r>
        <w:t xml:space="preserve">ver the years that a “train the trainer” approach works best, we also do deep-dive training with one or more of your staff, giving them an expert level of knowledge. When a need for additional training arises, whether through staff turnover, change in roles, or a desire to go deeper with the tools, you can either utilize your in-house expert, or call on your Jackson River team. We also connect clients with a vast repository of free resources to help them extend their knowledge of Salesforce (including our own videos on Forcify.me: </w:t>
      </w:r>
      <w:hyperlink r:id="rId23" w:history="1">
        <w:r>
          <w:rPr>
            <w:rStyle w:val="Hyperlink"/>
          </w:rPr>
          <w:t>http://www.forcify.me/</w:t>
        </w:r>
      </w:hyperlink>
      <w:r>
        <w:t xml:space="preserve">), and interesting best practices. </w:t>
      </w:r>
    </w:p>
    <w:p w14:paraId="6BFE0076" w14:textId="77777777" w:rsidR="00C511D1" w:rsidRDefault="00C511D1" w:rsidP="00C511D1">
      <w:pPr>
        <w:rPr>
          <w:b/>
        </w:rPr>
      </w:pPr>
      <w:r>
        <w:rPr>
          <w:noProof/>
        </w:rPr>
        <mc:AlternateContent>
          <mc:Choice Requires="wps">
            <w:drawing>
              <wp:anchor distT="0" distB="0" distL="114300" distR="114300" simplePos="0" relativeHeight="251685888" behindDoc="0" locked="0" layoutInCell="1" allowOverlap="1" wp14:anchorId="0A3B3983" wp14:editId="1D1A0FEA">
                <wp:simplePos x="0" y="0"/>
                <wp:positionH relativeFrom="margin">
                  <wp:posOffset>-66675</wp:posOffset>
                </wp:positionH>
                <wp:positionV relativeFrom="margin">
                  <wp:posOffset>2797810</wp:posOffset>
                </wp:positionV>
                <wp:extent cx="1819275" cy="1403985"/>
                <wp:effectExtent l="0" t="0" r="0" b="635"/>
                <wp:wrapSquare wrapText="bothSides"/>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3985"/>
                        </a:xfrm>
                        <a:prstGeom prst="rect">
                          <a:avLst/>
                        </a:prstGeom>
                        <a:noFill/>
                        <a:ln w="9525">
                          <a:noFill/>
                          <a:miter lim="800000"/>
                          <a:headEnd/>
                          <a:tailEnd/>
                        </a:ln>
                      </wps:spPr>
                      <wps:txbx>
                        <w:txbxContent>
                          <w:p w14:paraId="102A100E"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Verify &amp; Launch</w:t>
                            </w:r>
                          </w:p>
                        </w:txbxContent>
                      </wps:txbx>
                      <wps:bodyPr rot="0" vert="horz" wrap="square" lIns="91440" tIns="45720" rIns="91440" bIns="45720" anchor="t" anchorCtr="0">
                        <a:spAutoFit/>
                      </wps:bodyPr>
                    </wps:wsp>
                  </a:graphicData>
                </a:graphic>
              </wp:anchor>
            </w:drawing>
          </mc:Choice>
          <mc:Fallback>
            <w:pict>
              <v:shape w14:anchorId="0A3B3983" id="_x0000_s1035" type="#_x0000_t202" style="position:absolute;margin-left:-5.25pt;margin-top:220.3pt;width:143.25pt;height:110.55pt;z-index:2516858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" filled="f" stroked="f">
                <v:textbox style="mso-fit-shape-to-text:t">
                  <w:txbxContent>
                    <w:p w14:paraId="102A100E"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Verify &amp; Launch</w:t>
                      </w:r>
                    </w:p>
                  </w:txbxContent>
                </v:textbox>
                <w10:wrap type="square" anchorx="margin" anchory="margin"/>
              </v:shape>
            </w:pict>
          </mc:Fallback>
        </mc:AlternateContent>
      </w:r>
    </w:p>
    <w:p w14:paraId="0A64B1EC" w14:textId="77777777" w:rsidR="00C511D1" w:rsidRDefault="00C511D1" w:rsidP="00C511D1">
      <w:r>
        <w:t xml:space="preserve">Once development and integration are complete, we enter an intensive verification period, with a heavy focus on quality assurance (QA) and user acceptance testing (UAT). While we take the lead in testing, the Verify phase is a collaborative process between our team and yours, which may also involve your design partner or other service providers. Behind the scenes, we go through a period of testing every possible data flow to make sure the data is transmitting and landing securely. </w:t>
      </w:r>
    </w:p>
    <w:p w14:paraId="540A525F" w14:textId="77777777" w:rsidR="00C511D1" w:rsidRDefault="00C511D1" w:rsidP="00C511D1"/>
    <w:p w14:paraId="2B06E3B9" w14:textId="77777777" w:rsidR="00C511D1" w:rsidRPr="00934929" w:rsidRDefault="00C511D1" w:rsidP="00C511D1">
      <w:r>
        <w:t>When it’s time to launch, our approach is “all hands on deck” – for both our staff and yours. We make sure that all priority issues are resolved and signed off on by your team, and then work together to perform the necessary switches to make your project accessible to the world. We follow a master launch checklist that’s tailored to the division of labor agreed upon by our teams, to ensure that we’ve addressed every small contingency for a smooth launch.</w:t>
      </w:r>
    </w:p>
    <w:p w14:paraId="425B088C" w14:textId="77777777" w:rsidR="00C511D1" w:rsidRDefault="00C511D1" w:rsidP="00C511D1">
      <w:r>
        <w:rPr>
          <w:noProof/>
        </w:rPr>
        <mc:AlternateContent>
          <mc:Choice Requires="wps">
            <w:drawing>
              <wp:anchor distT="0" distB="0" distL="114300" distR="114300" simplePos="0" relativeHeight="251686912" behindDoc="0" locked="0" layoutInCell="1" allowOverlap="1" wp14:anchorId="0BE135C4" wp14:editId="59D844B1">
                <wp:simplePos x="0" y="0"/>
                <wp:positionH relativeFrom="margin">
                  <wp:posOffset>-76200</wp:posOffset>
                </wp:positionH>
                <wp:positionV relativeFrom="margin">
                  <wp:posOffset>5398770</wp:posOffset>
                </wp:positionV>
                <wp:extent cx="1819275" cy="1403985"/>
                <wp:effectExtent l="0" t="0" r="0" b="635"/>
                <wp:wrapSquare wrapText="bothSides"/>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3985"/>
                        </a:xfrm>
                        <a:prstGeom prst="rect">
                          <a:avLst/>
                        </a:prstGeom>
                        <a:noFill/>
                        <a:ln w="9525">
                          <a:noFill/>
                          <a:miter lim="800000"/>
                          <a:headEnd/>
                          <a:tailEnd/>
                        </a:ln>
                      </wps:spPr>
                      <wps:txbx>
                        <w:txbxContent>
                          <w:p w14:paraId="38B6A5DB"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Support &amp; Grow</w:t>
                            </w:r>
                          </w:p>
                        </w:txbxContent>
                      </wps:txbx>
                      <wps:bodyPr rot="0" vert="horz" wrap="square" lIns="91440" tIns="45720" rIns="91440" bIns="45720" anchor="t" anchorCtr="0">
                        <a:spAutoFit/>
                      </wps:bodyPr>
                    </wps:wsp>
                  </a:graphicData>
                </a:graphic>
              </wp:anchor>
            </w:drawing>
          </mc:Choice>
          <mc:Fallback>
            <w:pict>
              <v:shape w14:anchorId="0BE135C4" id="_x0000_s1036" type="#_x0000_t202" style="position:absolute;margin-left:-6pt;margin-top:425.1pt;width:143.25pt;height:110.55pt;z-index:2516869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" filled="f" stroked="f">
                <v:textbox style="mso-fit-shape-to-text:t">
                  <w:txbxContent>
                    <w:p w14:paraId="38B6A5DB" w14:textId="77777777" w:rsidR="005C1182" w:rsidRPr="00A2771E" w:rsidRDefault="005C1182" w:rsidP="00C511D1">
                      <w:pPr>
                        <w:pBdr>
                          <w:top w:val="single" w:sz="24" w:space="8" w:color="4F81BD" w:themeColor="accent1"/>
                          <w:bottom w:val="single" w:sz="24" w:space="8" w:color="4F81BD" w:themeColor="accent1"/>
                        </w:pBdr>
                        <w:rPr>
                          <w:b/>
                          <w:iCs/>
                          <w:color w:val="4F81BD" w:themeColor="accent1"/>
                          <w:sz w:val="32"/>
                          <w:szCs w:val="32"/>
                        </w:rPr>
                      </w:pPr>
                      <w:r>
                        <w:rPr>
                          <w:b/>
                          <w:iCs/>
                          <w:color w:val="4F81BD" w:themeColor="accent1"/>
                          <w:sz w:val="32"/>
                          <w:szCs w:val="32"/>
                        </w:rPr>
                        <w:t>Support &amp; Grow</w:t>
                      </w:r>
                    </w:p>
                  </w:txbxContent>
                </v:textbox>
                <w10:wrap type="square" anchorx="margin" anchory="margin"/>
              </v:shape>
            </w:pict>
          </mc:Fallback>
        </mc:AlternateContent>
      </w:r>
      <w:r>
        <w:rPr>
          <w:b/>
        </w:rPr>
        <w:br/>
      </w:r>
      <w:r>
        <w:t>While launch is an important milestone, we believe that it’s just the beginning of our work together. As your team stabilizes with your new toolset, your project team and our Support group are here to help with the transition. We find that our Support work typically begins with lots of how-to questions, and over time evolves into more in-depth support around how to extend the Springboard product, or address a business problem, or help expand your team’s skillset.</w:t>
      </w:r>
    </w:p>
    <w:p w14:paraId="3963C29E" w14:textId="77777777" w:rsidR="00C511D1" w:rsidRDefault="00C511D1" w:rsidP="00C511D1"/>
    <w:p w14:paraId="57BB89C7" w14:textId="77777777" w:rsidR="00C511D1" w:rsidRDefault="00C511D1" w:rsidP="00C511D1">
      <w:pPr>
        <w:rPr>
          <w:rFonts w:asciiTheme="majorHAnsi" w:hAnsiTheme="majorHAnsi"/>
          <w:b/>
          <w:bCs/>
          <w:iCs/>
          <w:color w:val="1F497D" w:themeColor="text2"/>
          <w:sz w:val="32"/>
          <w:szCs w:val="32"/>
        </w:rPr>
      </w:pPr>
      <w:r>
        <w:br w:type="page"/>
      </w:r>
    </w:p>
    <w:p w14:paraId="50A1831D" w14:textId="77777777" w:rsidR="00C511D1" w:rsidRDefault="00C511D1" w:rsidP="00C511D1">
      <w:pPr>
        <w:pStyle w:val="Heading2"/>
      </w:pPr>
      <w:bookmarkStart w:id="88" w:name="_Toc379224762"/>
      <w:r>
        <w:lastRenderedPageBreak/>
        <w:t>Project Leadership &amp; Communication</w:t>
      </w:r>
      <w:bookmarkEnd w:id="88"/>
    </w:p>
    <w:p w14:paraId="5F2FD7FC" w14:textId="77777777" w:rsidR="00C511D1" w:rsidRDefault="00C511D1" w:rsidP="00C511D1">
      <w:r>
        <w:t xml:space="preserve">At Jackson River, our project managers (PMs) are strategists, nonprofit experts, and most of all trusted consultants who will know every nook and cranny of your project. Our PMs also tend to be CMS-experienced, Salesforce-expert, all-around great resources with lots of industry perspective to offer your team. Your PM will use a variety of tools during the project to facilitate clear communication, team member collaboration, and of course a project that is on time, within budget, and of the highest quality. Our standard project tools include: </w:t>
      </w:r>
    </w:p>
    <w:p w14:paraId="497DC054" w14:textId="77777777" w:rsidR="00C511D1" w:rsidRDefault="00C511D1" w:rsidP="00C511D1"/>
    <w:p w14:paraId="784831ED" w14:textId="77777777" w:rsidR="00C511D1" w:rsidRDefault="00C511D1" w:rsidP="00C511D1">
      <w:pPr>
        <w:rPr>
          <w:rStyle w:val="Strong"/>
        </w:rPr>
      </w:pPr>
      <w:r>
        <w:rPr>
          <w:rStyle w:val="Strong"/>
        </w:rPr>
        <w:t xml:space="preserve">Project Oversight &amp; Tracking: </w:t>
      </w:r>
      <w:proofErr w:type="spellStart"/>
      <w:r w:rsidRPr="0048759B">
        <w:rPr>
          <w:rStyle w:val="Strong"/>
        </w:rPr>
        <w:t>Assembla</w:t>
      </w:r>
      <w:proofErr w:type="spellEnd"/>
    </w:p>
    <w:p w14:paraId="04B04205" w14:textId="77777777" w:rsidR="00C511D1" w:rsidRPr="0051359D" w:rsidRDefault="00C511D1" w:rsidP="00C511D1">
      <w:pPr>
        <w:rPr>
          <w:rStyle w:val="Strong"/>
          <w:b w:val="0"/>
        </w:rPr>
      </w:pPr>
      <w:r>
        <w:rPr>
          <w:rStyle w:val="Strong"/>
          <w:b w:val="0"/>
        </w:rPr>
        <w:t xml:space="preserve">All of our project activity is centrally managed through </w:t>
      </w:r>
      <w:proofErr w:type="spellStart"/>
      <w:r>
        <w:rPr>
          <w:rStyle w:val="Strong"/>
          <w:b w:val="0"/>
        </w:rPr>
        <w:t>Assembla</w:t>
      </w:r>
      <w:proofErr w:type="spellEnd"/>
      <w:r>
        <w:rPr>
          <w:rStyle w:val="Strong"/>
          <w:b w:val="0"/>
        </w:rPr>
        <w:t xml:space="preserve">, a collaborative “workspace” tool that we use for both our build projects and ongoing support. During a project, we use an </w:t>
      </w:r>
      <w:proofErr w:type="spellStart"/>
      <w:r>
        <w:rPr>
          <w:rStyle w:val="Strong"/>
          <w:b w:val="0"/>
        </w:rPr>
        <w:t>Assembla</w:t>
      </w:r>
      <w:proofErr w:type="spellEnd"/>
      <w:r>
        <w:rPr>
          <w:rStyle w:val="Strong"/>
          <w:b w:val="0"/>
        </w:rPr>
        <w:t xml:space="preserve"> wiki to keep centralized links to all project documents as well as assigning and communicating about individual tasks for each of our team members and yours.</w:t>
      </w:r>
    </w:p>
    <w:p w14:paraId="78E16319" w14:textId="77777777" w:rsidR="00C511D1" w:rsidRDefault="00C511D1" w:rsidP="00C511D1">
      <w:pPr>
        <w:rPr>
          <w:rStyle w:val="Strong"/>
        </w:rPr>
      </w:pPr>
    </w:p>
    <w:p w14:paraId="79A3B981" w14:textId="77777777" w:rsidR="00C511D1" w:rsidRPr="00DA715C" w:rsidRDefault="00C511D1" w:rsidP="00C511D1">
      <w:pPr>
        <w:rPr>
          <w:rStyle w:val="Strong"/>
          <w:b w:val="0"/>
        </w:rPr>
      </w:pPr>
      <w:r>
        <w:rPr>
          <w:rStyle w:val="Strong"/>
          <w:b w:val="0"/>
        </w:rPr>
        <w:t xml:space="preserve">We also use: </w:t>
      </w:r>
    </w:p>
    <w:p w14:paraId="19107AC8" w14:textId="77777777" w:rsidR="00C511D1" w:rsidRPr="0048759B" w:rsidRDefault="00C511D1" w:rsidP="00C511D1"/>
    <w:p w14:paraId="28431A4F" w14:textId="77777777" w:rsidR="00C511D1" w:rsidRDefault="00C511D1" w:rsidP="00C511D1">
      <w:pPr>
        <w:ind w:left="720"/>
        <w:rPr>
          <w:rStyle w:val="Strong"/>
        </w:rPr>
      </w:pPr>
      <w:r>
        <w:rPr>
          <w:rStyle w:val="Strong"/>
        </w:rPr>
        <w:t xml:space="preserve">Project Planning: </w:t>
      </w:r>
      <w:r w:rsidRPr="0048759B">
        <w:rPr>
          <w:rStyle w:val="Strong"/>
        </w:rPr>
        <w:t>Microsoft Project</w:t>
      </w:r>
      <w:r>
        <w:rPr>
          <w:rStyle w:val="Strong"/>
        </w:rPr>
        <w:t>/</w:t>
      </w:r>
      <w:proofErr w:type="spellStart"/>
      <w:r>
        <w:rPr>
          <w:rStyle w:val="Strong"/>
        </w:rPr>
        <w:t>OmniPlan</w:t>
      </w:r>
      <w:proofErr w:type="spellEnd"/>
      <w:r>
        <w:rPr>
          <w:rStyle w:val="Strong"/>
        </w:rPr>
        <w:t>/Excel</w:t>
      </w:r>
    </w:p>
    <w:p w14:paraId="3154FF66" w14:textId="77777777" w:rsidR="00C511D1" w:rsidRDefault="00C511D1" w:rsidP="00C511D1">
      <w:pPr>
        <w:ind w:left="720"/>
      </w:pPr>
      <w:r>
        <w:t xml:space="preserve">Every project has a project plan that includes a detailed task list, dependencies between activities, ownership, and a master schedule. Depending on what works best for your team, we will use one of several project planning tools to create and manage the plan, and then share it with you weekly via </w:t>
      </w:r>
      <w:proofErr w:type="spellStart"/>
      <w:r>
        <w:t>Assembla</w:t>
      </w:r>
      <w:proofErr w:type="spellEnd"/>
      <w:r>
        <w:t>, so that you always have the bird’s eye and ground-level view of our progress.</w:t>
      </w:r>
    </w:p>
    <w:p w14:paraId="24D6B676" w14:textId="77777777" w:rsidR="00C511D1" w:rsidRDefault="00C511D1" w:rsidP="00C511D1">
      <w:pPr>
        <w:ind w:left="720"/>
        <w:rPr>
          <w:b/>
        </w:rPr>
      </w:pPr>
      <w:r>
        <w:rPr>
          <w:b/>
        </w:rPr>
        <w:br/>
        <w:t>Time Tracking: Harvest</w:t>
      </w:r>
    </w:p>
    <w:p w14:paraId="5C228E81" w14:textId="77777777" w:rsidR="00C511D1" w:rsidRPr="00FC7C37" w:rsidRDefault="00C511D1" w:rsidP="00C511D1">
      <w:pPr>
        <w:ind w:left="720"/>
        <w:rPr>
          <w:rStyle w:val="Strong"/>
          <w:b w:val="0"/>
          <w:bCs w:val="0"/>
        </w:rPr>
      </w:pPr>
      <w:r>
        <w:t xml:space="preserve">We use Harvest to detail our time on projects and keep them on budget. We track our time daily, which means that your PM always has up-to-date insight on how many hours we’re spending on which activities. We’ll provide a weekly update in each check-in call, but can also produce real-time reports to evaluate budget tracking on a moment’s notice. </w:t>
      </w:r>
    </w:p>
    <w:p w14:paraId="34C1C933" w14:textId="77777777" w:rsidR="00C511D1" w:rsidRDefault="00C511D1" w:rsidP="00C511D1">
      <w:pPr>
        <w:ind w:left="720"/>
      </w:pPr>
    </w:p>
    <w:p w14:paraId="0950774E" w14:textId="77777777" w:rsidR="00C511D1" w:rsidRDefault="00C511D1" w:rsidP="00C511D1">
      <w:r>
        <w:t>While a typical Jackson River project might employ some or all of these communication channels, we’re flexible. Frequently an organization’s design agency might choose to use a collaboration tool like Basecamp, or our clients might want to hold our weekly status calls via video chat. Whatever your preferred method, we’ve probably tried it, and we’re on board.</w:t>
      </w:r>
    </w:p>
    <w:p w14:paraId="6EFDB3A4" w14:textId="77777777" w:rsidR="00C511D1" w:rsidRDefault="00C511D1" w:rsidP="00C511D1"/>
    <w:p w14:paraId="66A29A73" w14:textId="4E62EA13" w:rsidR="007316B6" w:rsidRPr="00C511D1" w:rsidRDefault="007316B6" w:rsidP="00267075">
      <w:pPr>
        <w:rPr>
          <w:rFonts w:asciiTheme="majorHAnsi" w:hAnsiTheme="majorHAnsi"/>
          <w:kern w:val="32"/>
          <w:sz w:val="36"/>
          <w:szCs w:val="36"/>
        </w:rPr>
      </w:pPr>
    </w:p>
    <w:sectPr w:rsidR="007316B6" w:rsidRPr="00C511D1" w:rsidSect="00FF6539">
      <w:footerReference w:type="default" r:id="rId24"/>
      <w:pgSz w:w="12240" w:h="15840"/>
      <w:pgMar w:top="1440" w:right="1440" w:bottom="1440" w:left="1440" w:header="720" w:footer="96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4" w:author="Sandi" w:date="2014-02-04T12:12:00Z" w:initials="S">
    <w:p w14:paraId="678F1005" w14:textId="712E43FA" w:rsidR="001C5D32" w:rsidRDefault="001C5D32">
      <w:pPr>
        <w:pStyle w:val="CommentText"/>
      </w:pPr>
      <w:r>
        <w:rPr>
          <w:rStyle w:val="CommentReference"/>
        </w:rPr>
        <w:annotationRef/>
      </w:r>
      <w:r>
        <w:t>The upper range based on these numbers should be 160, not 200…and the totals would be 20K – 32K</w:t>
      </w:r>
    </w:p>
  </w:comment>
  <w:comment w:id="65" w:author="Sandi" w:date="2014-02-04T12:11:00Z" w:initials="S">
    <w:p w14:paraId="72397F99" w14:textId="20A6D0B3" w:rsidR="001C5D32" w:rsidRDefault="001C5D32">
      <w:pPr>
        <w:pStyle w:val="CommentText"/>
      </w:pPr>
      <w:r>
        <w:rPr>
          <w:rStyle w:val="CommentReference"/>
        </w:rPr>
        <w:annotationRef/>
      </w:r>
      <w:r>
        <w:t>These numbers look correct, but depends on the mistake above.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78F1005" w15:done="0"/>
  <w15:commentEx w15:paraId="72397F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76E521" w14:textId="77777777" w:rsidR="00A7292B" w:rsidRDefault="00A7292B" w:rsidP="00972A86">
      <w:r>
        <w:separator/>
      </w:r>
    </w:p>
  </w:endnote>
  <w:endnote w:type="continuationSeparator" w:id="0">
    <w:p w14:paraId="1AEA77D4" w14:textId="77777777" w:rsidR="00A7292B" w:rsidRDefault="00A7292B" w:rsidP="0097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4CB95" w14:textId="77777777" w:rsidR="005C1182" w:rsidRDefault="005C1182">
    <w:pPr>
      <w:pStyle w:val="Footer"/>
    </w:pPr>
    <w:r>
      <w:rPr>
        <w:noProof/>
      </w:rPr>
      <w:drawing>
        <wp:anchor distT="0" distB="0" distL="114300" distR="114300" simplePos="0" relativeHeight="251658240" behindDoc="1" locked="0" layoutInCell="1" allowOverlap="1" wp14:anchorId="2A0A62EF" wp14:editId="6B824124">
          <wp:simplePos x="0" y="0"/>
          <wp:positionH relativeFrom="column">
            <wp:posOffset>-657225</wp:posOffset>
          </wp:positionH>
          <wp:positionV relativeFrom="paragraph">
            <wp:posOffset>-252095</wp:posOffset>
          </wp:positionV>
          <wp:extent cx="7270750" cy="447675"/>
          <wp:effectExtent l="19050" t="0" r="6350" b="0"/>
          <wp:wrapNone/>
          <wp:docPr id="8"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4ED27" w14:textId="77777777" w:rsidR="005C1182" w:rsidRPr="00972A86" w:rsidRDefault="005C1182" w:rsidP="00972A86">
    <w:pPr>
      <w:pStyle w:val="Footer"/>
      <w:tabs>
        <w:tab w:val="clear" w:pos="9360"/>
      </w:tabs>
      <w:ind w:right="-720"/>
      <w:jc w:val="right"/>
      <w:rPr>
        <w:color w:val="FFFFFF" w:themeColor="background1"/>
      </w:rPr>
    </w:pPr>
    <w:r>
      <w:rPr>
        <w:noProof/>
        <w:color w:val="FFFFFF" w:themeColor="background1"/>
      </w:rPr>
      <w:drawing>
        <wp:anchor distT="0" distB="0" distL="114300" distR="114300" simplePos="0" relativeHeight="251660288" behindDoc="1" locked="0" layoutInCell="1" allowOverlap="1" wp14:anchorId="26878C1C" wp14:editId="3916DEB8">
          <wp:simplePos x="0" y="0"/>
          <wp:positionH relativeFrom="column">
            <wp:posOffset>-657225</wp:posOffset>
          </wp:positionH>
          <wp:positionV relativeFrom="paragraph">
            <wp:posOffset>-99695</wp:posOffset>
          </wp:positionV>
          <wp:extent cx="7270750" cy="447675"/>
          <wp:effectExtent l="19050" t="0" r="6350" b="0"/>
          <wp:wrapNone/>
          <wp:docPr id="23"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2AFC3" w14:textId="77777777" w:rsidR="005C1182" w:rsidRPr="00A83B61" w:rsidRDefault="005C1182" w:rsidP="00FF6539">
    <w:pPr>
      <w:pStyle w:val="Footer"/>
      <w:tabs>
        <w:tab w:val="clear" w:pos="9360"/>
      </w:tabs>
      <w:ind w:right="-900"/>
      <w:jc w:val="right"/>
      <w:rPr>
        <w:color w:val="FFFFFF" w:themeColor="background1"/>
        <w:sz w:val="16"/>
      </w:rPr>
    </w:pPr>
    <w:r w:rsidRPr="00A83B61">
      <w:rPr>
        <w:noProof/>
        <w:color w:val="FFFFFF" w:themeColor="background1"/>
        <w:sz w:val="16"/>
      </w:rPr>
      <w:drawing>
        <wp:anchor distT="0" distB="0" distL="114300" distR="114300" simplePos="0" relativeHeight="251662336" behindDoc="1" locked="0" layoutInCell="1" allowOverlap="1" wp14:anchorId="68EF65A3" wp14:editId="431B1B0C">
          <wp:simplePos x="0" y="0"/>
          <wp:positionH relativeFrom="column">
            <wp:posOffset>-657225</wp:posOffset>
          </wp:positionH>
          <wp:positionV relativeFrom="paragraph">
            <wp:posOffset>-99695</wp:posOffset>
          </wp:positionV>
          <wp:extent cx="7270750" cy="447675"/>
          <wp:effectExtent l="19050" t="0" r="6350" b="0"/>
          <wp:wrapNone/>
          <wp:docPr id="10"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proofErr w:type="gramStart"/>
    <w:r w:rsidRPr="00A83B61">
      <w:rPr>
        <w:color w:val="FFFFFF" w:themeColor="background1"/>
        <w:sz w:val="16"/>
      </w:rPr>
      <w:t xml:space="preserve">Page  </w:t>
    </w:r>
    <w:proofErr w:type="gramEnd"/>
    <w:r w:rsidRPr="00A83B61">
      <w:rPr>
        <w:color w:val="FFFFFF" w:themeColor="background1"/>
        <w:sz w:val="16"/>
      </w:rPr>
      <w:fldChar w:fldCharType="begin"/>
    </w:r>
    <w:r w:rsidRPr="00A83B61">
      <w:rPr>
        <w:color w:val="FFFFFF" w:themeColor="background1"/>
        <w:sz w:val="16"/>
      </w:rPr>
      <w:instrText xml:space="preserve"> PAGE   \* MERGEFORMAT </w:instrText>
    </w:r>
    <w:r w:rsidRPr="00A83B61">
      <w:rPr>
        <w:color w:val="FFFFFF" w:themeColor="background1"/>
        <w:sz w:val="16"/>
      </w:rPr>
      <w:fldChar w:fldCharType="separate"/>
    </w:r>
    <w:r w:rsidR="001C5D32">
      <w:rPr>
        <w:noProof/>
        <w:color w:val="FFFFFF" w:themeColor="background1"/>
        <w:sz w:val="16"/>
      </w:rPr>
      <w:t>18</w:t>
    </w:r>
    <w:r w:rsidRPr="00A83B61">
      <w:rPr>
        <w:color w:val="FFFFFF" w:themeColor="background1"/>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7728A" w14:textId="77777777" w:rsidR="00A7292B" w:rsidRDefault="00A7292B" w:rsidP="00972A86">
      <w:r>
        <w:separator/>
      </w:r>
    </w:p>
  </w:footnote>
  <w:footnote w:type="continuationSeparator" w:id="0">
    <w:p w14:paraId="4613BEA6" w14:textId="77777777" w:rsidR="00A7292B" w:rsidRDefault="00A7292B" w:rsidP="00972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EE07C7" w14:textId="045B37BF" w:rsidR="005C1182" w:rsidRPr="00A83B61" w:rsidRDefault="005C1182" w:rsidP="00A83B61">
    <w:pPr>
      <w:pStyle w:val="Header"/>
      <w:jc w:val="right"/>
      <w:rPr>
        <w:b/>
        <w:sz w:val="20"/>
      </w:rPr>
    </w:pPr>
    <w:r w:rsidRPr="00A83B61">
      <w:rPr>
        <w:b/>
        <w:sz w:val="20"/>
      </w:rPr>
      <w:t>Jackson River</w:t>
    </w:r>
    <w:r w:rsidRPr="00A83B61">
      <w:rPr>
        <w:b/>
        <w:sz w:val="20"/>
      </w:rPr>
      <w:br/>
      <w:t xml:space="preserve">proposal to </w:t>
    </w:r>
    <w:proofErr w:type="spellStart"/>
    <w:r w:rsidR="003B0691">
      <w:rPr>
        <w:b/>
        <w:sz w:val="20"/>
      </w:rPr>
      <w:t>ecoAmerica</w:t>
    </w:r>
    <w:proofErr w:type="spellEnd"/>
  </w:p>
  <w:p w14:paraId="7CAD19C2" w14:textId="77777777" w:rsidR="005C1182" w:rsidRDefault="005C11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80558"/>
    <w:multiLevelType w:val="hybridMultilevel"/>
    <w:tmpl w:val="867CA6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E3AAA"/>
    <w:multiLevelType w:val="hybridMultilevel"/>
    <w:tmpl w:val="FEBC2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FA556A8"/>
    <w:multiLevelType w:val="hybridMultilevel"/>
    <w:tmpl w:val="15189A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4C4EFA"/>
    <w:multiLevelType w:val="hybridMultilevel"/>
    <w:tmpl w:val="2340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66496A"/>
    <w:multiLevelType w:val="hybridMultilevel"/>
    <w:tmpl w:val="5F6AFF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B23B9"/>
    <w:multiLevelType w:val="hybridMultilevel"/>
    <w:tmpl w:val="6F408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E70A8"/>
    <w:multiLevelType w:val="hybridMultilevel"/>
    <w:tmpl w:val="511AAED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24127B4E"/>
    <w:multiLevelType w:val="hybridMultilevel"/>
    <w:tmpl w:val="43B2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C403B7"/>
    <w:multiLevelType w:val="hybridMultilevel"/>
    <w:tmpl w:val="5EDC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C01432"/>
    <w:multiLevelType w:val="hybridMultilevel"/>
    <w:tmpl w:val="B0F66A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3D3BD4"/>
    <w:multiLevelType w:val="hybridMultilevel"/>
    <w:tmpl w:val="63485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DE3CD1"/>
    <w:multiLevelType w:val="hybridMultilevel"/>
    <w:tmpl w:val="E8E08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8C6C34"/>
    <w:multiLevelType w:val="hybridMultilevel"/>
    <w:tmpl w:val="C8B8D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991827"/>
    <w:multiLevelType w:val="hybridMultilevel"/>
    <w:tmpl w:val="13FE6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3F0A41"/>
    <w:multiLevelType w:val="hybridMultilevel"/>
    <w:tmpl w:val="306892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BC16EF"/>
    <w:multiLevelType w:val="hybridMultilevel"/>
    <w:tmpl w:val="45FC6BEA"/>
    <w:lvl w:ilvl="0" w:tplc="B4D4A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643A3E"/>
    <w:multiLevelType w:val="hybridMultilevel"/>
    <w:tmpl w:val="6C44DE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73391B"/>
    <w:multiLevelType w:val="hybridMultilevel"/>
    <w:tmpl w:val="0A34B368"/>
    <w:lvl w:ilvl="0" w:tplc="24621D3E">
      <w:start w:val="1"/>
      <w:numFmt w:val="decimal"/>
      <w:pStyle w:val="TOC2"/>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nsid w:val="40BC2569"/>
    <w:multiLevelType w:val="hybridMultilevel"/>
    <w:tmpl w:val="C0F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3E0CCA"/>
    <w:multiLevelType w:val="hybridMultilevel"/>
    <w:tmpl w:val="6CCAE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350080"/>
    <w:multiLevelType w:val="hybridMultilevel"/>
    <w:tmpl w:val="A4EEE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A1187B"/>
    <w:multiLevelType w:val="hybridMultilevel"/>
    <w:tmpl w:val="9CC6FC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792C74"/>
    <w:multiLevelType w:val="hybridMultilevel"/>
    <w:tmpl w:val="428AFDC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BB0F2B"/>
    <w:multiLevelType w:val="hybridMultilevel"/>
    <w:tmpl w:val="EBCEEFBE"/>
    <w:lvl w:ilvl="0" w:tplc="00EA5B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E8D088D"/>
    <w:multiLevelType w:val="hybridMultilevel"/>
    <w:tmpl w:val="697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2E71479"/>
    <w:multiLevelType w:val="hybridMultilevel"/>
    <w:tmpl w:val="466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6869BC"/>
    <w:multiLevelType w:val="hybridMultilevel"/>
    <w:tmpl w:val="60C2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1740A2"/>
    <w:multiLevelType w:val="hybridMultilevel"/>
    <w:tmpl w:val="9088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790EBE"/>
    <w:multiLevelType w:val="hybridMultilevel"/>
    <w:tmpl w:val="B5C86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FC0E5D"/>
    <w:multiLevelType w:val="hybridMultilevel"/>
    <w:tmpl w:val="7C46F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AD1065"/>
    <w:multiLevelType w:val="hybridMultilevel"/>
    <w:tmpl w:val="5404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96A2408"/>
    <w:multiLevelType w:val="hybridMultilevel"/>
    <w:tmpl w:val="6CBA80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EF0777"/>
    <w:multiLevelType w:val="hybridMultilevel"/>
    <w:tmpl w:val="BD0E4454"/>
    <w:lvl w:ilvl="0" w:tplc="8D56A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B7E5BC9"/>
    <w:multiLevelType w:val="hybridMultilevel"/>
    <w:tmpl w:val="E490F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A54136"/>
    <w:multiLevelType w:val="hybridMultilevel"/>
    <w:tmpl w:val="D7661AE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5">
    <w:nsid w:val="7EB42373"/>
    <w:multiLevelType w:val="hybridMultilevel"/>
    <w:tmpl w:val="34C28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25"/>
  </w:num>
  <w:num w:numId="4">
    <w:abstractNumId w:val="34"/>
  </w:num>
  <w:num w:numId="5">
    <w:abstractNumId w:val="1"/>
  </w:num>
  <w:num w:numId="6">
    <w:abstractNumId w:val="35"/>
  </w:num>
  <w:num w:numId="7">
    <w:abstractNumId w:val="20"/>
  </w:num>
  <w:num w:numId="8">
    <w:abstractNumId w:val="30"/>
  </w:num>
  <w:num w:numId="9">
    <w:abstractNumId w:val="32"/>
  </w:num>
  <w:num w:numId="10">
    <w:abstractNumId w:val="26"/>
  </w:num>
  <w:num w:numId="11">
    <w:abstractNumId w:val="9"/>
  </w:num>
  <w:num w:numId="12">
    <w:abstractNumId w:val="8"/>
  </w:num>
  <w:num w:numId="13">
    <w:abstractNumId w:val="5"/>
  </w:num>
  <w:num w:numId="14">
    <w:abstractNumId w:val="27"/>
  </w:num>
  <w:num w:numId="15">
    <w:abstractNumId w:val="18"/>
  </w:num>
  <w:num w:numId="16">
    <w:abstractNumId w:val="3"/>
  </w:num>
  <w:num w:numId="17">
    <w:abstractNumId w:val="14"/>
  </w:num>
  <w:num w:numId="18">
    <w:abstractNumId w:val="17"/>
  </w:num>
  <w:num w:numId="19">
    <w:abstractNumId w:val="2"/>
  </w:num>
  <w:num w:numId="20">
    <w:abstractNumId w:val="13"/>
  </w:num>
  <w:num w:numId="21">
    <w:abstractNumId w:val="0"/>
  </w:num>
  <w:num w:numId="22">
    <w:abstractNumId w:val="28"/>
  </w:num>
  <w:num w:numId="23">
    <w:abstractNumId w:val="21"/>
  </w:num>
  <w:num w:numId="24">
    <w:abstractNumId w:val="11"/>
  </w:num>
  <w:num w:numId="25">
    <w:abstractNumId w:val="10"/>
  </w:num>
  <w:num w:numId="26">
    <w:abstractNumId w:val="15"/>
  </w:num>
  <w:num w:numId="27">
    <w:abstractNumId w:val="23"/>
  </w:num>
  <w:num w:numId="28">
    <w:abstractNumId w:val="16"/>
  </w:num>
  <w:num w:numId="29">
    <w:abstractNumId w:val="24"/>
  </w:num>
  <w:num w:numId="30">
    <w:abstractNumId w:val="7"/>
  </w:num>
  <w:num w:numId="31">
    <w:abstractNumId w:val="33"/>
  </w:num>
  <w:num w:numId="32">
    <w:abstractNumId w:val="12"/>
  </w:num>
  <w:num w:numId="33">
    <w:abstractNumId w:val="19"/>
  </w:num>
  <w:num w:numId="34">
    <w:abstractNumId w:val="31"/>
  </w:num>
  <w:num w:numId="35">
    <w:abstractNumId w:val="22"/>
  </w:num>
  <w:num w:numId="3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i">
    <w15:presenceInfo w15:providerId="AD" w15:userId="S-1-5-21-1173679667-1800194244-1023015022-1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EB2"/>
    <w:rsid w:val="00000BC4"/>
    <w:rsid w:val="00010AE9"/>
    <w:rsid w:val="0001697B"/>
    <w:rsid w:val="00023C45"/>
    <w:rsid w:val="00027312"/>
    <w:rsid w:val="000329AC"/>
    <w:rsid w:val="000334A4"/>
    <w:rsid w:val="0003428D"/>
    <w:rsid w:val="00035075"/>
    <w:rsid w:val="00036429"/>
    <w:rsid w:val="00047F9B"/>
    <w:rsid w:val="00066E07"/>
    <w:rsid w:val="00084180"/>
    <w:rsid w:val="000844F1"/>
    <w:rsid w:val="0008528F"/>
    <w:rsid w:val="00096A5B"/>
    <w:rsid w:val="000B09C3"/>
    <w:rsid w:val="000B2C93"/>
    <w:rsid w:val="000C6016"/>
    <w:rsid w:val="000E3225"/>
    <w:rsid w:val="000E5268"/>
    <w:rsid w:val="000E74FC"/>
    <w:rsid w:val="000F3019"/>
    <w:rsid w:val="00103C0F"/>
    <w:rsid w:val="0011420A"/>
    <w:rsid w:val="001156EF"/>
    <w:rsid w:val="001157CB"/>
    <w:rsid w:val="00120DDC"/>
    <w:rsid w:val="00132D29"/>
    <w:rsid w:val="0014345F"/>
    <w:rsid w:val="00145954"/>
    <w:rsid w:val="0015281B"/>
    <w:rsid w:val="0016205D"/>
    <w:rsid w:val="00164CC3"/>
    <w:rsid w:val="00175B00"/>
    <w:rsid w:val="001776A5"/>
    <w:rsid w:val="0018115D"/>
    <w:rsid w:val="001845ED"/>
    <w:rsid w:val="00186362"/>
    <w:rsid w:val="001937D5"/>
    <w:rsid w:val="001A02F7"/>
    <w:rsid w:val="001A7C04"/>
    <w:rsid w:val="001B569A"/>
    <w:rsid w:val="001C3916"/>
    <w:rsid w:val="001C42D9"/>
    <w:rsid w:val="001C4C50"/>
    <w:rsid w:val="001C5D32"/>
    <w:rsid w:val="001C6751"/>
    <w:rsid w:val="001D5690"/>
    <w:rsid w:val="001D7DE8"/>
    <w:rsid w:val="001E21B7"/>
    <w:rsid w:val="001E4B3E"/>
    <w:rsid w:val="001F119A"/>
    <w:rsid w:val="001F4597"/>
    <w:rsid w:val="001F4F27"/>
    <w:rsid w:val="00204329"/>
    <w:rsid w:val="002078C7"/>
    <w:rsid w:val="002110F2"/>
    <w:rsid w:val="00211BF2"/>
    <w:rsid w:val="00213F25"/>
    <w:rsid w:val="0022108C"/>
    <w:rsid w:val="00226116"/>
    <w:rsid w:val="00227503"/>
    <w:rsid w:val="00234839"/>
    <w:rsid w:val="002355B9"/>
    <w:rsid w:val="00236766"/>
    <w:rsid w:val="002417FF"/>
    <w:rsid w:val="00243A09"/>
    <w:rsid w:val="00247CE7"/>
    <w:rsid w:val="00247E42"/>
    <w:rsid w:val="002630CF"/>
    <w:rsid w:val="00267075"/>
    <w:rsid w:val="00267B3F"/>
    <w:rsid w:val="0027505F"/>
    <w:rsid w:val="00290A95"/>
    <w:rsid w:val="002920BA"/>
    <w:rsid w:val="002936F5"/>
    <w:rsid w:val="00295DBC"/>
    <w:rsid w:val="002A3F05"/>
    <w:rsid w:val="002A78E9"/>
    <w:rsid w:val="002A7F1F"/>
    <w:rsid w:val="002B18AB"/>
    <w:rsid w:val="002B3D4E"/>
    <w:rsid w:val="002B7A9C"/>
    <w:rsid w:val="002C6921"/>
    <w:rsid w:val="002E56A3"/>
    <w:rsid w:val="002F1429"/>
    <w:rsid w:val="002F53FB"/>
    <w:rsid w:val="00300A30"/>
    <w:rsid w:val="00301CA1"/>
    <w:rsid w:val="00304077"/>
    <w:rsid w:val="00315460"/>
    <w:rsid w:val="00321434"/>
    <w:rsid w:val="00322AFF"/>
    <w:rsid w:val="00323378"/>
    <w:rsid w:val="003273F1"/>
    <w:rsid w:val="00330F19"/>
    <w:rsid w:val="00331784"/>
    <w:rsid w:val="0033230C"/>
    <w:rsid w:val="00332C82"/>
    <w:rsid w:val="003362DE"/>
    <w:rsid w:val="00341D97"/>
    <w:rsid w:val="00343A69"/>
    <w:rsid w:val="003527A1"/>
    <w:rsid w:val="00353B0E"/>
    <w:rsid w:val="003649D2"/>
    <w:rsid w:val="00366BC8"/>
    <w:rsid w:val="003674DD"/>
    <w:rsid w:val="003713F1"/>
    <w:rsid w:val="00376C4B"/>
    <w:rsid w:val="00390E97"/>
    <w:rsid w:val="003940DD"/>
    <w:rsid w:val="003944BA"/>
    <w:rsid w:val="003A0697"/>
    <w:rsid w:val="003B0691"/>
    <w:rsid w:val="003B2684"/>
    <w:rsid w:val="003C032C"/>
    <w:rsid w:val="003C1905"/>
    <w:rsid w:val="003C68E9"/>
    <w:rsid w:val="003D2D97"/>
    <w:rsid w:val="003D5703"/>
    <w:rsid w:val="003D618A"/>
    <w:rsid w:val="003D67FF"/>
    <w:rsid w:val="003E2DF3"/>
    <w:rsid w:val="003E7291"/>
    <w:rsid w:val="003F2C8C"/>
    <w:rsid w:val="003F60C4"/>
    <w:rsid w:val="00407FB3"/>
    <w:rsid w:val="00424445"/>
    <w:rsid w:val="004425A5"/>
    <w:rsid w:val="004440DE"/>
    <w:rsid w:val="0044649E"/>
    <w:rsid w:val="0044687E"/>
    <w:rsid w:val="00452C67"/>
    <w:rsid w:val="00453993"/>
    <w:rsid w:val="0045507A"/>
    <w:rsid w:val="00457745"/>
    <w:rsid w:val="00475F16"/>
    <w:rsid w:val="00485A21"/>
    <w:rsid w:val="00485BA5"/>
    <w:rsid w:val="0048759B"/>
    <w:rsid w:val="004A0228"/>
    <w:rsid w:val="004A3C94"/>
    <w:rsid w:val="004A582D"/>
    <w:rsid w:val="004B5F18"/>
    <w:rsid w:val="004C2AC5"/>
    <w:rsid w:val="004D19DA"/>
    <w:rsid w:val="004E2C1C"/>
    <w:rsid w:val="004E6BB2"/>
    <w:rsid w:val="004E7303"/>
    <w:rsid w:val="004F2330"/>
    <w:rsid w:val="004F3078"/>
    <w:rsid w:val="00501DBF"/>
    <w:rsid w:val="00506364"/>
    <w:rsid w:val="00510D35"/>
    <w:rsid w:val="0051359D"/>
    <w:rsid w:val="00514044"/>
    <w:rsid w:val="005206AB"/>
    <w:rsid w:val="00520FFC"/>
    <w:rsid w:val="00522ADE"/>
    <w:rsid w:val="0052398B"/>
    <w:rsid w:val="005454EA"/>
    <w:rsid w:val="005466BF"/>
    <w:rsid w:val="005534EF"/>
    <w:rsid w:val="00553EA2"/>
    <w:rsid w:val="00562CAE"/>
    <w:rsid w:val="005639AF"/>
    <w:rsid w:val="005667CC"/>
    <w:rsid w:val="005966AA"/>
    <w:rsid w:val="005A64E2"/>
    <w:rsid w:val="005B0168"/>
    <w:rsid w:val="005C1182"/>
    <w:rsid w:val="005C56FE"/>
    <w:rsid w:val="005D1F7C"/>
    <w:rsid w:val="005D78A6"/>
    <w:rsid w:val="005E3684"/>
    <w:rsid w:val="005E6658"/>
    <w:rsid w:val="005F1C46"/>
    <w:rsid w:val="0061015F"/>
    <w:rsid w:val="006105DE"/>
    <w:rsid w:val="0061394C"/>
    <w:rsid w:val="00614005"/>
    <w:rsid w:val="00616E94"/>
    <w:rsid w:val="0062468E"/>
    <w:rsid w:val="00625C61"/>
    <w:rsid w:val="00634F7D"/>
    <w:rsid w:val="006365F0"/>
    <w:rsid w:val="00641A59"/>
    <w:rsid w:val="00641B3B"/>
    <w:rsid w:val="00647D35"/>
    <w:rsid w:val="00651D3F"/>
    <w:rsid w:val="006562DC"/>
    <w:rsid w:val="00657521"/>
    <w:rsid w:val="00662269"/>
    <w:rsid w:val="00670288"/>
    <w:rsid w:val="00677E6B"/>
    <w:rsid w:val="00681A3B"/>
    <w:rsid w:val="00685871"/>
    <w:rsid w:val="00686B6B"/>
    <w:rsid w:val="00690D7D"/>
    <w:rsid w:val="00693B7E"/>
    <w:rsid w:val="006970EB"/>
    <w:rsid w:val="006A1E61"/>
    <w:rsid w:val="006A6491"/>
    <w:rsid w:val="006C35D9"/>
    <w:rsid w:val="006C36B6"/>
    <w:rsid w:val="006C6E66"/>
    <w:rsid w:val="006C7BC9"/>
    <w:rsid w:val="006E0C70"/>
    <w:rsid w:val="006E32F4"/>
    <w:rsid w:val="006F1456"/>
    <w:rsid w:val="006F5D74"/>
    <w:rsid w:val="007047A6"/>
    <w:rsid w:val="007316B6"/>
    <w:rsid w:val="00734941"/>
    <w:rsid w:val="007360AD"/>
    <w:rsid w:val="007400DD"/>
    <w:rsid w:val="00757773"/>
    <w:rsid w:val="00760F94"/>
    <w:rsid w:val="007616AE"/>
    <w:rsid w:val="007639DC"/>
    <w:rsid w:val="00770D25"/>
    <w:rsid w:val="0077115C"/>
    <w:rsid w:val="007730CA"/>
    <w:rsid w:val="00774057"/>
    <w:rsid w:val="007771FB"/>
    <w:rsid w:val="00783CD2"/>
    <w:rsid w:val="00790AE2"/>
    <w:rsid w:val="007B0459"/>
    <w:rsid w:val="007B28AC"/>
    <w:rsid w:val="007B28BA"/>
    <w:rsid w:val="007B5E6E"/>
    <w:rsid w:val="007B6875"/>
    <w:rsid w:val="007B6B34"/>
    <w:rsid w:val="007C0D33"/>
    <w:rsid w:val="007C46CD"/>
    <w:rsid w:val="007C5712"/>
    <w:rsid w:val="007D1404"/>
    <w:rsid w:val="007D433B"/>
    <w:rsid w:val="007E7D7F"/>
    <w:rsid w:val="007F2511"/>
    <w:rsid w:val="0080098A"/>
    <w:rsid w:val="00804137"/>
    <w:rsid w:val="00804178"/>
    <w:rsid w:val="008048AB"/>
    <w:rsid w:val="00812A71"/>
    <w:rsid w:val="0081695C"/>
    <w:rsid w:val="008254B8"/>
    <w:rsid w:val="008258A0"/>
    <w:rsid w:val="008273EA"/>
    <w:rsid w:val="00836885"/>
    <w:rsid w:val="00836CD5"/>
    <w:rsid w:val="00842697"/>
    <w:rsid w:val="00851920"/>
    <w:rsid w:val="0085241E"/>
    <w:rsid w:val="008622A3"/>
    <w:rsid w:val="00862732"/>
    <w:rsid w:val="00862BF3"/>
    <w:rsid w:val="00863805"/>
    <w:rsid w:val="008908E8"/>
    <w:rsid w:val="008915BB"/>
    <w:rsid w:val="00891A65"/>
    <w:rsid w:val="0089447E"/>
    <w:rsid w:val="008A1513"/>
    <w:rsid w:val="008A22D0"/>
    <w:rsid w:val="008C4F20"/>
    <w:rsid w:val="008D36E8"/>
    <w:rsid w:val="008D3A41"/>
    <w:rsid w:val="008F1121"/>
    <w:rsid w:val="008F6800"/>
    <w:rsid w:val="00904DE0"/>
    <w:rsid w:val="00910D86"/>
    <w:rsid w:val="00913F9F"/>
    <w:rsid w:val="00920069"/>
    <w:rsid w:val="0092326D"/>
    <w:rsid w:val="00923CFA"/>
    <w:rsid w:val="009253FE"/>
    <w:rsid w:val="00930BCB"/>
    <w:rsid w:val="00931CA9"/>
    <w:rsid w:val="00931CD7"/>
    <w:rsid w:val="00932528"/>
    <w:rsid w:val="00933696"/>
    <w:rsid w:val="009346ED"/>
    <w:rsid w:val="00934929"/>
    <w:rsid w:val="009376EC"/>
    <w:rsid w:val="00941A94"/>
    <w:rsid w:val="00945E86"/>
    <w:rsid w:val="009525D3"/>
    <w:rsid w:val="00962818"/>
    <w:rsid w:val="009644B4"/>
    <w:rsid w:val="00971BD5"/>
    <w:rsid w:val="00972A86"/>
    <w:rsid w:val="00977FCE"/>
    <w:rsid w:val="009867DF"/>
    <w:rsid w:val="009A1AEA"/>
    <w:rsid w:val="009A5FE4"/>
    <w:rsid w:val="009B10E5"/>
    <w:rsid w:val="009B21DB"/>
    <w:rsid w:val="009B2869"/>
    <w:rsid w:val="009C26D7"/>
    <w:rsid w:val="009C4CF2"/>
    <w:rsid w:val="009C6191"/>
    <w:rsid w:val="009C7631"/>
    <w:rsid w:val="00A14036"/>
    <w:rsid w:val="00A2771E"/>
    <w:rsid w:val="00A3597C"/>
    <w:rsid w:val="00A36C58"/>
    <w:rsid w:val="00A46333"/>
    <w:rsid w:val="00A50CB5"/>
    <w:rsid w:val="00A562E7"/>
    <w:rsid w:val="00A71B06"/>
    <w:rsid w:val="00A7292B"/>
    <w:rsid w:val="00A8273E"/>
    <w:rsid w:val="00A83B61"/>
    <w:rsid w:val="00AA069C"/>
    <w:rsid w:val="00AA1826"/>
    <w:rsid w:val="00AB7990"/>
    <w:rsid w:val="00AC12FB"/>
    <w:rsid w:val="00AC315A"/>
    <w:rsid w:val="00AD0CEA"/>
    <w:rsid w:val="00AD2DCE"/>
    <w:rsid w:val="00AD5167"/>
    <w:rsid w:val="00AD754C"/>
    <w:rsid w:val="00AE22D2"/>
    <w:rsid w:val="00AE2BF4"/>
    <w:rsid w:val="00AF484D"/>
    <w:rsid w:val="00B13A8B"/>
    <w:rsid w:val="00B145CD"/>
    <w:rsid w:val="00B14971"/>
    <w:rsid w:val="00B26536"/>
    <w:rsid w:val="00B32DBD"/>
    <w:rsid w:val="00B33F07"/>
    <w:rsid w:val="00B409F4"/>
    <w:rsid w:val="00B4262B"/>
    <w:rsid w:val="00B45FF0"/>
    <w:rsid w:val="00B564B7"/>
    <w:rsid w:val="00B92A63"/>
    <w:rsid w:val="00B93121"/>
    <w:rsid w:val="00B93D01"/>
    <w:rsid w:val="00B972FF"/>
    <w:rsid w:val="00BA454C"/>
    <w:rsid w:val="00BB69F3"/>
    <w:rsid w:val="00BD4FE8"/>
    <w:rsid w:val="00BE2E34"/>
    <w:rsid w:val="00BE689E"/>
    <w:rsid w:val="00BF77F5"/>
    <w:rsid w:val="00C01B0D"/>
    <w:rsid w:val="00C24510"/>
    <w:rsid w:val="00C30CD0"/>
    <w:rsid w:val="00C31260"/>
    <w:rsid w:val="00C31F77"/>
    <w:rsid w:val="00C330D3"/>
    <w:rsid w:val="00C34355"/>
    <w:rsid w:val="00C3468F"/>
    <w:rsid w:val="00C47397"/>
    <w:rsid w:val="00C511D1"/>
    <w:rsid w:val="00C53CE1"/>
    <w:rsid w:val="00C731B2"/>
    <w:rsid w:val="00C77467"/>
    <w:rsid w:val="00CA01E5"/>
    <w:rsid w:val="00CA1BBC"/>
    <w:rsid w:val="00CA1F03"/>
    <w:rsid w:val="00CA2505"/>
    <w:rsid w:val="00CA3640"/>
    <w:rsid w:val="00CA38FE"/>
    <w:rsid w:val="00CA4D20"/>
    <w:rsid w:val="00CA7007"/>
    <w:rsid w:val="00CB0EA9"/>
    <w:rsid w:val="00CB1862"/>
    <w:rsid w:val="00CB4F1B"/>
    <w:rsid w:val="00CC32EE"/>
    <w:rsid w:val="00CC33E6"/>
    <w:rsid w:val="00CC3602"/>
    <w:rsid w:val="00CD3E68"/>
    <w:rsid w:val="00CD400D"/>
    <w:rsid w:val="00CD5958"/>
    <w:rsid w:val="00CF1DC8"/>
    <w:rsid w:val="00CF4836"/>
    <w:rsid w:val="00D11ECE"/>
    <w:rsid w:val="00D145DD"/>
    <w:rsid w:val="00D20F58"/>
    <w:rsid w:val="00D30B11"/>
    <w:rsid w:val="00D336CC"/>
    <w:rsid w:val="00D34B11"/>
    <w:rsid w:val="00D36123"/>
    <w:rsid w:val="00D36857"/>
    <w:rsid w:val="00D378FD"/>
    <w:rsid w:val="00D46C7B"/>
    <w:rsid w:val="00D53E3E"/>
    <w:rsid w:val="00D56F28"/>
    <w:rsid w:val="00D627BD"/>
    <w:rsid w:val="00D67380"/>
    <w:rsid w:val="00D75FB7"/>
    <w:rsid w:val="00D76550"/>
    <w:rsid w:val="00D768C1"/>
    <w:rsid w:val="00D76D27"/>
    <w:rsid w:val="00D85733"/>
    <w:rsid w:val="00D91210"/>
    <w:rsid w:val="00DA18B2"/>
    <w:rsid w:val="00DA6307"/>
    <w:rsid w:val="00DA715C"/>
    <w:rsid w:val="00DB05D7"/>
    <w:rsid w:val="00DC49DB"/>
    <w:rsid w:val="00DC7114"/>
    <w:rsid w:val="00DD1C07"/>
    <w:rsid w:val="00DD4744"/>
    <w:rsid w:val="00DE0DCB"/>
    <w:rsid w:val="00DE33D3"/>
    <w:rsid w:val="00DE62CD"/>
    <w:rsid w:val="00DE6480"/>
    <w:rsid w:val="00DF1C28"/>
    <w:rsid w:val="00DF2168"/>
    <w:rsid w:val="00DF56C0"/>
    <w:rsid w:val="00DF58DA"/>
    <w:rsid w:val="00DF793D"/>
    <w:rsid w:val="00E01FE1"/>
    <w:rsid w:val="00E02074"/>
    <w:rsid w:val="00E041C2"/>
    <w:rsid w:val="00E12479"/>
    <w:rsid w:val="00E1756C"/>
    <w:rsid w:val="00E17B43"/>
    <w:rsid w:val="00E22CAD"/>
    <w:rsid w:val="00E351E8"/>
    <w:rsid w:val="00E42BE3"/>
    <w:rsid w:val="00E43A31"/>
    <w:rsid w:val="00E44B0B"/>
    <w:rsid w:val="00E556C4"/>
    <w:rsid w:val="00E6680C"/>
    <w:rsid w:val="00E74F56"/>
    <w:rsid w:val="00EA1A3F"/>
    <w:rsid w:val="00EA2D2F"/>
    <w:rsid w:val="00EA6A52"/>
    <w:rsid w:val="00EB1D94"/>
    <w:rsid w:val="00EC0F45"/>
    <w:rsid w:val="00EC14D7"/>
    <w:rsid w:val="00ED4C11"/>
    <w:rsid w:val="00ED4EB2"/>
    <w:rsid w:val="00ED6E96"/>
    <w:rsid w:val="00EF59B8"/>
    <w:rsid w:val="00EF7D6D"/>
    <w:rsid w:val="00F15B85"/>
    <w:rsid w:val="00F25A55"/>
    <w:rsid w:val="00F26DE1"/>
    <w:rsid w:val="00F55465"/>
    <w:rsid w:val="00F57782"/>
    <w:rsid w:val="00F66781"/>
    <w:rsid w:val="00F66F3F"/>
    <w:rsid w:val="00F67091"/>
    <w:rsid w:val="00F72ECC"/>
    <w:rsid w:val="00F80CA8"/>
    <w:rsid w:val="00F816BD"/>
    <w:rsid w:val="00F82FDD"/>
    <w:rsid w:val="00F85CD8"/>
    <w:rsid w:val="00F913E8"/>
    <w:rsid w:val="00F94C12"/>
    <w:rsid w:val="00F95D64"/>
    <w:rsid w:val="00FA13DE"/>
    <w:rsid w:val="00FB1584"/>
    <w:rsid w:val="00FB1B75"/>
    <w:rsid w:val="00FB6955"/>
    <w:rsid w:val="00FC3126"/>
    <w:rsid w:val="00FC7C37"/>
    <w:rsid w:val="00FF10FF"/>
    <w:rsid w:val="00FF179E"/>
    <w:rsid w:val="00FF65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5795B5"/>
  <w15:docId w15:val="{79EA9508-41F0-4BF6-87FB-E3CF7D35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D2F"/>
    <w:rPr>
      <w:rFonts w:ascii="Calibri" w:hAnsi="Calibri"/>
      <w:sz w:val="24"/>
      <w:szCs w:val="24"/>
    </w:rPr>
  </w:style>
  <w:style w:type="paragraph" w:styleId="Heading1">
    <w:name w:val="heading 1"/>
    <w:basedOn w:val="Normal"/>
    <w:next w:val="Normal"/>
    <w:link w:val="Heading1Char"/>
    <w:uiPriority w:val="99"/>
    <w:qFormat/>
    <w:rsid w:val="000C6016"/>
    <w:pPr>
      <w:keepNext/>
      <w:pBdr>
        <w:bottom w:val="single" w:sz="4" w:space="2" w:color="auto"/>
      </w:pBdr>
      <w:spacing w:before="300" w:after="80"/>
      <w:outlineLvl w:val="0"/>
    </w:pPr>
    <w:rPr>
      <w:rFonts w:asciiTheme="majorHAnsi" w:hAnsiTheme="majorHAnsi"/>
      <w:b/>
      <w:bCs/>
      <w:kern w:val="32"/>
      <w:sz w:val="36"/>
      <w:szCs w:val="36"/>
    </w:rPr>
  </w:style>
  <w:style w:type="paragraph" w:styleId="Heading2">
    <w:name w:val="heading 2"/>
    <w:basedOn w:val="Normal"/>
    <w:next w:val="Normal"/>
    <w:link w:val="Heading2Char"/>
    <w:uiPriority w:val="99"/>
    <w:qFormat/>
    <w:rsid w:val="000C6016"/>
    <w:pPr>
      <w:keepNext/>
      <w:spacing w:before="240" w:after="60"/>
      <w:outlineLvl w:val="1"/>
    </w:pPr>
    <w:rPr>
      <w:rFonts w:asciiTheme="majorHAnsi" w:hAnsiTheme="majorHAnsi"/>
      <w:b/>
      <w:bCs/>
      <w:iCs/>
      <w:color w:val="1F497D" w:themeColor="text2"/>
      <w:sz w:val="32"/>
      <w:szCs w:val="32"/>
    </w:rPr>
  </w:style>
  <w:style w:type="paragraph" w:styleId="Heading3">
    <w:name w:val="heading 3"/>
    <w:basedOn w:val="Normal"/>
    <w:next w:val="Normal"/>
    <w:link w:val="Heading3Char"/>
    <w:uiPriority w:val="99"/>
    <w:qFormat/>
    <w:rsid w:val="004B5F18"/>
    <w:pPr>
      <w:keepNext/>
      <w:spacing w:before="240" w:after="60"/>
      <w:outlineLvl w:val="2"/>
    </w:pPr>
    <w:rPr>
      <w:rFonts w:asciiTheme="majorHAnsi" w:hAnsiTheme="majorHAns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016"/>
    <w:rPr>
      <w:rFonts w:asciiTheme="majorHAnsi" w:hAnsiTheme="majorHAnsi"/>
      <w:b/>
      <w:bCs/>
      <w:kern w:val="32"/>
      <w:sz w:val="36"/>
      <w:szCs w:val="36"/>
    </w:rPr>
  </w:style>
  <w:style w:type="character" w:customStyle="1" w:styleId="Heading2Char">
    <w:name w:val="Heading 2 Char"/>
    <w:basedOn w:val="DefaultParagraphFont"/>
    <w:link w:val="Heading2"/>
    <w:uiPriority w:val="99"/>
    <w:rsid w:val="000C6016"/>
    <w:rPr>
      <w:rFonts w:asciiTheme="majorHAnsi" w:hAnsiTheme="majorHAnsi"/>
      <w:b/>
      <w:bCs/>
      <w:iCs/>
      <w:color w:val="1F497D" w:themeColor="text2"/>
      <w:sz w:val="32"/>
      <w:szCs w:val="32"/>
    </w:rPr>
  </w:style>
  <w:style w:type="character" w:customStyle="1" w:styleId="Heading3Char">
    <w:name w:val="Heading 3 Char"/>
    <w:basedOn w:val="DefaultParagraphFont"/>
    <w:link w:val="Heading3"/>
    <w:uiPriority w:val="99"/>
    <w:rsid w:val="004B5F18"/>
    <w:rPr>
      <w:rFonts w:asciiTheme="majorHAnsi" w:hAnsiTheme="majorHAnsi"/>
      <w:b/>
      <w:bCs/>
      <w:color w:val="404040" w:themeColor="text1" w:themeTint="BF"/>
      <w:sz w:val="28"/>
      <w:szCs w:val="28"/>
    </w:rPr>
  </w:style>
  <w:style w:type="paragraph" w:styleId="Title">
    <w:name w:val="Title"/>
    <w:basedOn w:val="Normal"/>
    <w:next w:val="Normal"/>
    <w:link w:val="TitleChar"/>
    <w:qFormat/>
    <w:rsid w:val="007F2511"/>
    <w:pPr>
      <w:spacing w:after="300"/>
      <w:contextualSpacing/>
      <w:jc w:val="center"/>
    </w:pPr>
    <w:rPr>
      <w:rFonts w:asciiTheme="majorHAnsi" w:eastAsiaTheme="majorEastAsia" w:hAnsiTheme="majorHAnsi" w:cstheme="majorBidi"/>
      <w:color w:val="4F81BD" w:themeColor="accent1"/>
      <w:spacing w:val="5"/>
      <w:kern w:val="28"/>
      <w:sz w:val="96"/>
      <w:szCs w:val="52"/>
    </w:rPr>
  </w:style>
  <w:style w:type="character" w:customStyle="1" w:styleId="TitleChar">
    <w:name w:val="Title Char"/>
    <w:basedOn w:val="DefaultParagraphFont"/>
    <w:link w:val="Title"/>
    <w:rsid w:val="007F2511"/>
    <w:rPr>
      <w:rFonts w:asciiTheme="majorHAnsi" w:eastAsiaTheme="majorEastAsia" w:hAnsiTheme="majorHAnsi" w:cstheme="majorBidi"/>
      <w:color w:val="4F81BD" w:themeColor="accent1"/>
      <w:spacing w:val="5"/>
      <w:kern w:val="28"/>
      <w:sz w:val="96"/>
      <w:szCs w:val="52"/>
    </w:rPr>
  </w:style>
  <w:style w:type="character" w:styleId="Strong">
    <w:name w:val="Strong"/>
    <w:basedOn w:val="DefaultParagraphFont"/>
    <w:qFormat/>
    <w:rsid w:val="00EA2D2F"/>
    <w:rPr>
      <w:b/>
      <w:bCs/>
    </w:rPr>
  </w:style>
  <w:style w:type="paragraph" w:styleId="ListParagraph">
    <w:name w:val="List Paragraph"/>
    <w:basedOn w:val="Normal"/>
    <w:uiPriority w:val="34"/>
    <w:qFormat/>
    <w:rsid w:val="00267B3F"/>
    <w:pPr>
      <w:spacing w:after="200"/>
      <w:ind w:left="720"/>
      <w:contextualSpacing/>
    </w:pPr>
  </w:style>
  <w:style w:type="paragraph" w:styleId="TOCHeading">
    <w:name w:val="TOC Heading"/>
    <w:basedOn w:val="Heading1"/>
    <w:next w:val="Normal"/>
    <w:uiPriority w:val="39"/>
    <w:unhideWhenUsed/>
    <w:qFormat/>
    <w:rsid w:val="00EA2D2F"/>
    <w:pPr>
      <w:keepLines/>
      <w:pBdr>
        <w:bottom w:val="none" w:sz="0" w:space="0" w:color="auto"/>
      </w:pBdr>
      <w:spacing w:before="480" w:after="0" w:line="276" w:lineRule="auto"/>
      <w:outlineLvl w:val="9"/>
    </w:pPr>
    <w:rPr>
      <w:rFonts w:eastAsiaTheme="majorEastAsia" w:cstheme="majorBidi"/>
      <w:color w:val="365F91" w:themeColor="accent1" w:themeShade="BF"/>
      <w:kern w:val="0"/>
      <w:sz w:val="28"/>
      <w:szCs w:val="28"/>
    </w:rPr>
  </w:style>
  <w:style w:type="paragraph" w:styleId="Subtitle">
    <w:name w:val="Subtitle"/>
    <w:basedOn w:val="Normal"/>
    <w:next w:val="Normal"/>
    <w:link w:val="SubtitleChar"/>
    <w:qFormat/>
    <w:locked/>
    <w:rsid w:val="007F2511"/>
    <w:pPr>
      <w:numPr>
        <w:ilvl w:val="1"/>
      </w:numPr>
      <w:jc w:val="center"/>
    </w:pPr>
    <w:rPr>
      <w:rFonts w:asciiTheme="majorHAnsi" w:eastAsiaTheme="majorEastAsia" w:hAnsiTheme="majorHAnsi" w:cstheme="majorBidi"/>
      <w:iCs/>
      <w:color w:val="1F497D" w:themeColor="text2"/>
      <w:spacing w:val="15"/>
      <w:sz w:val="52"/>
    </w:rPr>
  </w:style>
  <w:style w:type="character" w:customStyle="1" w:styleId="SubtitleChar">
    <w:name w:val="Subtitle Char"/>
    <w:basedOn w:val="DefaultParagraphFont"/>
    <w:link w:val="Subtitle"/>
    <w:rsid w:val="007F2511"/>
    <w:rPr>
      <w:rFonts w:asciiTheme="majorHAnsi" w:eastAsiaTheme="majorEastAsia" w:hAnsiTheme="majorHAnsi" w:cstheme="majorBidi"/>
      <w:iCs/>
      <w:color w:val="1F497D" w:themeColor="text2"/>
      <w:spacing w:val="15"/>
      <w:sz w:val="52"/>
      <w:szCs w:val="24"/>
    </w:rPr>
  </w:style>
  <w:style w:type="paragraph" w:customStyle="1" w:styleId="ClientName">
    <w:name w:val="Client Name"/>
    <w:basedOn w:val="Subtitle"/>
    <w:link w:val="ClientNameChar"/>
    <w:qFormat/>
    <w:rsid w:val="00ED4EB2"/>
    <w:rPr>
      <w:sz w:val="96"/>
    </w:rPr>
  </w:style>
  <w:style w:type="paragraph" w:styleId="BalloonText">
    <w:name w:val="Balloon Text"/>
    <w:basedOn w:val="Normal"/>
    <w:link w:val="BalloonTextChar"/>
    <w:uiPriority w:val="99"/>
    <w:semiHidden/>
    <w:unhideWhenUsed/>
    <w:rsid w:val="00ED4EB2"/>
    <w:rPr>
      <w:rFonts w:ascii="Tahoma" w:hAnsi="Tahoma" w:cs="Tahoma"/>
      <w:sz w:val="16"/>
      <w:szCs w:val="16"/>
    </w:rPr>
  </w:style>
  <w:style w:type="character" w:customStyle="1" w:styleId="ClientNameChar">
    <w:name w:val="Client Name Char"/>
    <w:basedOn w:val="SubtitleChar"/>
    <w:link w:val="ClientName"/>
    <w:rsid w:val="00ED4EB2"/>
    <w:rPr>
      <w:rFonts w:asciiTheme="majorHAnsi" w:eastAsiaTheme="majorEastAsia" w:hAnsiTheme="majorHAnsi" w:cstheme="majorBidi"/>
      <w:iCs/>
      <w:color w:val="1F497D" w:themeColor="text2"/>
      <w:spacing w:val="15"/>
      <w:sz w:val="96"/>
      <w:szCs w:val="24"/>
    </w:rPr>
  </w:style>
  <w:style w:type="character" w:customStyle="1" w:styleId="BalloonTextChar">
    <w:name w:val="Balloon Text Char"/>
    <w:basedOn w:val="DefaultParagraphFont"/>
    <w:link w:val="BalloonText"/>
    <w:uiPriority w:val="99"/>
    <w:semiHidden/>
    <w:rsid w:val="00ED4EB2"/>
    <w:rPr>
      <w:rFonts w:ascii="Tahoma" w:hAnsi="Tahoma" w:cs="Tahoma"/>
      <w:sz w:val="16"/>
      <w:szCs w:val="16"/>
    </w:rPr>
  </w:style>
  <w:style w:type="paragraph" w:customStyle="1" w:styleId="Jr-Proposal-Date">
    <w:name w:val="Jr-Proposal-Date"/>
    <w:basedOn w:val="ClientName"/>
    <w:link w:val="Jr-Proposal-DateChar"/>
    <w:qFormat/>
    <w:rsid w:val="007F2511"/>
    <w:rPr>
      <w:color w:val="4F81BD" w:themeColor="accent1"/>
      <w:sz w:val="36"/>
    </w:rPr>
  </w:style>
  <w:style w:type="paragraph" w:styleId="Header">
    <w:name w:val="header"/>
    <w:basedOn w:val="Normal"/>
    <w:link w:val="HeaderChar"/>
    <w:uiPriority w:val="99"/>
    <w:unhideWhenUsed/>
    <w:rsid w:val="00972A86"/>
    <w:pPr>
      <w:tabs>
        <w:tab w:val="center" w:pos="4680"/>
        <w:tab w:val="right" w:pos="9360"/>
      </w:tabs>
    </w:pPr>
  </w:style>
  <w:style w:type="character" w:customStyle="1" w:styleId="Jr-Proposal-DateChar">
    <w:name w:val="Jr-Proposal-Date Char"/>
    <w:basedOn w:val="ClientNameChar"/>
    <w:link w:val="Jr-Proposal-Date"/>
    <w:rsid w:val="007F2511"/>
    <w:rPr>
      <w:rFonts w:asciiTheme="majorHAnsi" w:eastAsiaTheme="majorEastAsia" w:hAnsiTheme="majorHAnsi" w:cstheme="majorBidi"/>
      <w:iCs/>
      <w:color w:val="4F81BD" w:themeColor="accent1"/>
      <w:spacing w:val="15"/>
      <w:sz w:val="36"/>
      <w:szCs w:val="24"/>
    </w:rPr>
  </w:style>
  <w:style w:type="character" w:customStyle="1" w:styleId="HeaderChar">
    <w:name w:val="Header Char"/>
    <w:basedOn w:val="DefaultParagraphFont"/>
    <w:link w:val="Header"/>
    <w:uiPriority w:val="99"/>
    <w:rsid w:val="00972A86"/>
    <w:rPr>
      <w:rFonts w:ascii="Calibri" w:hAnsi="Calibri"/>
      <w:sz w:val="24"/>
      <w:szCs w:val="24"/>
    </w:rPr>
  </w:style>
  <w:style w:type="paragraph" w:styleId="Footer">
    <w:name w:val="footer"/>
    <w:basedOn w:val="Normal"/>
    <w:link w:val="FooterChar"/>
    <w:uiPriority w:val="99"/>
    <w:unhideWhenUsed/>
    <w:rsid w:val="00972A86"/>
    <w:pPr>
      <w:tabs>
        <w:tab w:val="center" w:pos="4680"/>
        <w:tab w:val="right" w:pos="9360"/>
      </w:tabs>
    </w:pPr>
  </w:style>
  <w:style w:type="character" w:customStyle="1" w:styleId="FooterChar">
    <w:name w:val="Footer Char"/>
    <w:basedOn w:val="DefaultParagraphFont"/>
    <w:link w:val="Footer"/>
    <w:uiPriority w:val="99"/>
    <w:rsid w:val="00972A86"/>
    <w:rPr>
      <w:rFonts w:ascii="Calibri" w:hAnsi="Calibri"/>
      <w:sz w:val="24"/>
      <w:szCs w:val="24"/>
    </w:rPr>
  </w:style>
  <w:style w:type="table" w:styleId="TableGrid">
    <w:name w:val="Table Grid"/>
    <w:basedOn w:val="TableNormal"/>
    <w:uiPriority w:val="59"/>
    <w:rsid w:val="009644B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A3597C"/>
    <w:pPr>
      <w:spacing w:after="100"/>
    </w:pPr>
  </w:style>
  <w:style w:type="paragraph" w:styleId="TOC2">
    <w:name w:val="toc 2"/>
    <w:basedOn w:val="Normal"/>
    <w:next w:val="Normal"/>
    <w:autoRedefine/>
    <w:uiPriority w:val="39"/>
    <w:unhideWhenUsed/>
    <w:rsid w:val="00863805"/>
    <w:pPr>
      <w:numPr>
        <w:numId w:val="18"/>
      </w:numPr>
      <w:tabs>
        <w:tab w:val="right" w:leader="dot" w:pos="9350"/>
      </w:tabs>
      <w:spacing w:after="100"/>
    </w:pPr>
  </w:style>
  <w:style w:type="paragraph" w:styleId="TOC3">
    <w:name w:val="toc 3"/>
    <w:basedOn w:val="Normal"/>
    <w:next w:val="Normal"/>
    <w:autoRedefine/>
    <w:uiPriority w:val="39"/>
    <w:unhideWhenUsed/>
    <w:rsid w:val="00A3597C"/>
    <w:pPr>
      <w:spacing w:after="100"/>
      <w:ind w:left="480"/>
    </w:pPr>
  </w:style>
  <w:style w:type="character" w:styleId="Hyperlink">
    <w:name w:val="Hyperlink"/>
    <w:basedOn w:val="DefaultParagraphFont"/>
    <w:uiPriority w:val="99"/>
    <w:unhideWhenUsed/>
    <w:rsid w:val="00A3597C"/>
    <w:rPr>
      <w:color w:val="0000FF" w:themeColor="hyperlink"/>
      <w:u w:val="single"/>
    </w:rPr>
  </w:style>
  <w:style w:type="character" w:styleId="CommentReference">
    <w:name w:val="annotation reference"/>
    <w:basedOn w:val="DefaultParagraphFont"/>
    <w:uiPriority w:val="99"/>
    <w:semiHidden/>
    <w:unhideWhenUsed/>
    <w:rsid w:val="00CA1F03"/>
    <w:rPr>
      <w:sz w:val="16"/>
      <w:szCs w:val="16"/>
    </w:rPr>
  </w:style>
  <w:style w:type="paragraph" w:styleId="CommentText">
    <w:name w:val="annotation text"/>
    <w:basedOn w:val="Normal"/>
    <w:link w:val="CommentTextChar"/>
    <w:uiPriority w:val="99"/>
    <w:semiHidden/>
    <w:unhideWhenUsed/>
    <w:rsid w:val="00CA1F03"/>
    <w:rPr>
      <w:sz w:val="20"/>
      <w:szCs w:val="20"/>
    </w:rPr>
  </w:style>
  <w:style w:type="character" w:customStyle="1" w:styleId="CommentTextChar">
    <w:name w:val="Comment Text Char"/>
    <w:basedOn w:val="DefaultParagraphFont"/>
    <w:link w:val="CommentText"/>
    <w:uiPriority w:val="99"/>
    <w:semiHidden/>
    <w:rsid w:val="00CA1F03"/>
    <w:rPr>
      <w:rFonts w:ascii="Calibri" w:hAnsi="Calibri"/>
    </w:rPr>
  </w:style>
  <w:style w:type="paragraph" w:styleId="CommentSubject">
    <w:name w:val="annotation subject"/>
    <w:basedOn w:val="CommentText"/>
    <w:next w:val="CommentText"/>
    <w:link w:val="CommentSubjectChar"/>
    <w:uiPriority w:val="99"/>
    <w:semiHidden/>
    <w:unhideWhenUsed/>
    <w:rsid w:val="00CA1F03"/>
    <w:rPr>
      <w:b/>
      <w:bCs/>
    </w:rPr>
  </w:style>
  <w:style w:type="character" w:customStyle="1" w:styleId="CommentSubjectChar">
    <w:name w:val="Comment Subject Char"/>
    <w:basedOn w:val="CommentTextChar"/>
    <w:link w:val="CommentSubject"/>
    <w:uiPriority w:val="99"/>
    <w:semiHidden/>
    <w:rsid w:val="00CA1F03"/>
    <w:rPr>
      <w:rFonts w:ascii="Calibri" w:hAnsi="Calibri"/>
      <w:b/>
      <w:bCs/>
    </w:rPr>
  </w:style>
  <w:style w:type="paragraph" w:styleId="NoSpacing">
    <w:name w:val="No Spacing"/>
    <w:link w:val="NoSpacingChar"/>
    <w:uiPriority w:val="1"/>
    <w:qFormat/>
    <w:rsid w:val="002F53FB"/>
    <w:rPr>
      <w:rFonts w:ascii="Calibri" w:hAnsi="Calibri"/>
      <w:sz w:val="24"/>
      <w:szCs w:val="24"/>
    </w:rPr>
  </w:style>
  <w:style w:type="character" w:styleId="FollowedHyperlink">
    <w:name w:val="FollowedHyperlink"/>
    <w:basedOn w:val="DefaultParagraphFont"/>
    <w:uiPriority w:val="99"/>
    <w:semiHidden/>
    <w:unhideWhenUsed/>
    <w:rsid w:val="00AD754C"/>
    <w:rPr>
      <w:color w:val="800080" w:themeColor="followedHyperlink"/>
      <w:u w:val="single"/>
    </w:rPr>
  </w:style>
  <w:style w:type="character" w:customStyle="1" w:styleId="NoSpacingChar">
    <w:name w:val="No Spacing Char"/>
    <w:basedOn w:val="DefaultParagraphFont"/>
    <w:link w:val="NoSpacing"/>
    <w:uiPriority w:val="1"/>
    <w:rsid w:val="00186362"/>
    <w:rPr>
      <w:rFonts w:ascii="Calibri" w:hAnsi="Calibri"/>
      <w:sz w:val="24"/>
      <w:szCs w:val="24"/>
    </w:rPr>
  </w:style>
  <w:style w:type="character" w:styleId="PlaceholderText">
    <w:name w:val="Placeholder Text"/>
    <w:basedOn w:val="DefaultParagraphFont"/>
    <w:uiPriority w:val="99"/>
    <w:semiHidden/>
    <w:rsid w:val="00186362"/>
    <w:rPr>
      <w:color w:val="808080"/>
    </w:rPr>
  </w:style>
  <w:style w:type="paragraph" w:styleId="NormalWeb">
    <w:name w:val="Normal (Web)"/>
    <w:basedOn w:val="Normal"/>
    <w:uiPriority w:val="99"/>
    <w:semiHidden/>
    <w:unhideWhenUsed/>
    <w:rsid w:val="00AD2DCE"/>
    <w:pPr>
      <w:spacing w:before="100" w:beforeAutospacing="1" w:after="100" w:afterAutospacing="1"/>
    </w:pPr>
    <w:rPr>
      <w:rFonts w:ascii="Times New Roman" w:eastAsiaTheme="minorEastAsia"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diagramData" Target="diagrams/data1.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diagramColors" Target="diagrams/colors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gif"/><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diagramQuickStyle" Target="diagrams/quickStyl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yperlink" Target="http://www.forcify.me/" TargetMode="External"/><Relationship Id="rId10" Type="http://schemas.openxmlformats.org/officeDocument/2006/relationships/image" Target="media/image3.png"/><Relationship Id="rId19"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tj.griffin@jacksonriver.com" TargetMode="External"/><Relationship Id="rId22" Type="http://schemas.microsoft.com/office/2007/relationships/diagramDrawing" Target="diagrams/drawing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C03445-A2C4-4B7B-BBAE-855F03C024FB}" type="doc">
      <dgm:prSet loTypeId="urn:microsoft.com/office/officeart/2005/8/layout/hProcess11" loCatId="process" qsTypeId="urn:microsoft.com/office/officeart/2005/8/quickstyle/simple1" qsCatId="simple" csTypeId="urn:microsoft.com/office/officeart/2005/8/colors/accent1_4" csCatId="accent1" phldr="1"/>
      <dgm:spPr/>
    </dgm:pt>
    <dgm:pt modelId="{5AE83E03-9C74-4991-969E-67F6EA287CA8}">
      <dgm:prSet phldrT="[Text]"/>
      <dgm:spPr/>
      <dgm:t>
        <a:bodyPr/>
        <a:lstStyle/>
        <a:p>
          <a:r>
            <a:rPr lang="en-US" b="1"/>
            <a:t>Discover &amp; Design</a:t>
          </a:r>
        </a:p>
      </dgm:t>
    </dgm:pt>
    <dgm:pt modelId="{79C1DE89-259C-4901-8BF3-AAE5363A2847}" type="parTrans" cxnId="{7FEC7734-63DE-45EA-BF31-E53303DD6EEC}">
      <dgm:prSet/>
      <dgm:spPr/>
      <dgm:t>
        <a:bodyPr/>
        <a:lstStyle/>
        <a:p>
          <a:endParaRPr lang="en-US"/>
        </a:p>
      </dgm:t>
    </dgm:pt>
    <dgm:pt modelId="{67761A4C-2A43-4215-9F6F-DA94BADA7FDD}" type="sibTrans" cxnId="{7FEC7734-63DE-45EA-BF31-E53303DD6EEC}">
      <dgm:prSet/>
      <dgm:spPr/>
      <dgm:t>
        <a:bodyPr/>
        <a:lstStyle/>
        <a:p>
          <a:endParaRPr lang="en-US"/>
        </a:p>
      </dgm:t>
    </dgm:pt>
    <dgm:pt modelId="{9E747B92-4B75-495B-859A-465A01BE31D1}">
      <dgm:prSet phldrT="[Text]"/>
      <dgm:spPr/>
      <dgm:t>
        <a:bodyPr/>
        <a:lstStyle/>
        <a:p>
          <a:r>
            <a:rPr lang="en-US" b="1"/>
            <a:t>Develop &amp; Integrate</a:t>
          </a:r>
        </a:p>
      </dgm:t>
    </dgm:pt>
    <dgm:pt modelId="{DC208268-7263-40F7-A061-722746EBFA4C}" type="parTrans" cxnId="{988D2168-9628-48FE-9962-FDC0A6D967D8}">
      <dgm:prSet/>
      <dgm:spPr/>
      <dgm:t>
        <a:bodyPr/>
        <a:lstStyle/>
        <a:p>
          <a:endParaRPr lang="en-US"/>
        </a:p>
      </dgm:t>
    </dgm:pt>
    <dgm:pt modelId="{6458FFAA-5334-4153-89E9-337A8C09C8EF}" type="sibTrans" cxnId="{988D2168-9628-48FE-9962-FDC0A6D967D8}">
      <dgm:prSet/>
      <dgm:spPr/>
      <dgm:t>
        <a:bodyPr/>
        <a:lstStyle/>
        <a:p>
          <a:endParaRPr lang="en-US"/>
        </a:p>
      </dgm:t>
    </dgm:pt>
    <dgm:pt modelId="{464FC7F8-55B3-455B-9DB9-D10198CDB8E5}">
      <dgm:prSet phldrT="[Text]"/>
      <dgm:spPr/>
      <dgm:t>
        <a:bodyPr/>
        <a:lstStyle/>
        <a:p>
          <a:r>
            <a:rPr lang="en-US" b="1"/>
            <a:t>Train &amp; Enable</a:t>
          </a:r>
        </a:p>
      </dgm:t>
    </dgm:pt>
    <dgm:pt modelId="{A9C80121-118C-4F96-B50D-6074E31085B8}" type="parTrans" cxnId="{A58CD560-4593-46F0-8B74-97B817F4477A}">
      <dgm:prSet/>
      <dgm:spPr/>
      <dgm:t>
        <a:bodyPr/>
        <a:lstStyle/>
        <a:p>
          <a:endParaRPr lang="en-US"/>
        </a:p>
      </dgm:t>
    </dgm:pt>
    <dgm:pt modelId="{34DC6469-CAA6-4C19-B5F3-EB1564CE8A23}" type="sibTrans" cxnId="{A58CD560-4593-46F0-8B74-97B817F4477A}">
      <dgm:prSet/>
      <dgm:spPr/>
      <dgm:t>
        <a:bodyPr/>
        <a:lstStyle/>
        <a:p>
          <a:endParaRPr lang="en-US"/>
        </a:p>
      </dgm:t>
    </dgm:pt>
    <dgm:pt modelId="{3B88D255-3410-420F-90E4-C28B9E043816}">
      <dgm:prSet phldrT="[Text]"/>
      <dgm:spPr/>
      <dgm:t>
        <a:bodyPr/>
        <a:lstStyle/>
        <a:p>
          <a:r>
            <a:rPr lang="en-US" b="1"/>
            <a:t>Verify &amp; Launch</a:t>
          </a:r>
        </a:p>
      </dgm:t>
    </dgm:pt>
    <dgm:pt modelId="{5A73E5CA-94B6-4143-9FB0-97233B06903B}" type="parTrans" cxnId="{E0C85C52-A957-48B9-90E3-FF3A612391B0}">
      <dgm:prSet/>
      <dgm:spPr/>
      <dgm:t>
        <a:bodyPr/>
        <a:lstStyle/>
        <a:p>
          <a:endParaRPr lang="en-US"/>
        </a:p>
      </dgm:t>
    </dgm:pt>
    <dgm:pt modelId="{203409BC-C33A-49C6-8091-08050F5686CB}" type="sibTrans" cxnId="{E0C85C52-A957-48B9-90E3-FF3A612391B0}">
      <dgm:prSet/>
      <dgm:spPr/>
      <dgm:t>
        <a:bodyPr/>
        <a:lstStyle/>
        <a:p>
          <a:endParaRPr lang="en-US"/>
        </a:p>
      </dgm:t>
    </dgm:pt>
    <dgm:pt modelId="{0B8D7713-A4CF-4E68-873F-F8837687522A}">
      <dgm:prSet phldrT="[Text]"/>
      <dgm:spPr/>
      <dgm:t>
        <a:bodyPr/>
        <a:lstStyle/>
        <a:p>
          <a:r>
            <a:rPr lang="en-US" b="1"/>
            <a:t>Support &amp; Grow</a:t>
          </a:r>
        </a:p>
      </dgm:t>
    </dgm:pt>
    <dgm:pt modelId="{71D5252F-4A03-449B-8A5D-E153B5242E36}" type="parTrans" cxnId="{FC3C7769-2A9B-446C-8A86-DD60377E60C4}">
      <dgm:prSet/>
      <dgm:spPr/>
      <dgm:t>
        <a:bodyPr/>
        <a:lstStyle/>
        <a:p>
          <a:endParaRPr lang="en-US"/>
        </a:p>
      </dgm:t>
    </dgm:pt>
    <dgm:pt modelId="{65A60F55-FDEF-44BD-BE63-1EDB121572B5}" type="sibTrans" cxnId="{FC3C7769-2A9B-446C-8A86-DD60377E60C4}">
      <dgm:prSet/>
      <dgm:spPr/>
      <dgm:t>
        <a:bodyPr/>
        <a:lstStyle/>
        <a:p>
          <a:endParaRPr lang="en-US"/>
        </a:p>
      </dgm:t>
    </dgm:pt>
    <dgm:pt modelId="{0B654321-BD83-41C7-BA9E-5B5045349E3C}" type="pres">
      <dgm:prSet presAssocID="{49C03445-A2C4-4B7B-BBAE-855F03C024FB}" presName="Name0" presStyleCnt="0">
        <dgm:presLayoutVars>
          <dgm:dir/>
          <dgm:resizeHandles val="exact"/>
        </dgm:presLayoutVars>
      </dgm:prSet>
      <dgm:spPr/>
    </dgm:pt>
    <dgm:pt modelId="{769DC809-F8F3-43BC-9B82-56B1678B06CE}" type="pres">
      <dgm:prSet presAssocID="{49C03445-A2C4-4B7B-BBAE-855F03C024FB}" presName="arrow" presStyleLbl="bgShp" presStyleIdx="0" presStyleCnt="1"/>
      <dgm:spPr/>
    </dgm:pt>
    <dgm:pt modelId="{74C9FE7E-DBE6-430C-9908-8000FDF42779}" type="pres">
      <dgm:prSet presAssocID="{49C03445-A2C4-4B7B-BBAE-855F03C024FB}" presName="points" presStyleCnt="0"/>
      <dgm:spPr/>
    </dgm:pt>
    <dgm:pt modelId="{519BEB10-E229-44AD-A35F-A943F447BA55}" type="pres">
      <dgm:prSet presAssocID="{5AE83E03-9C74-4991-969E-67F6EA287CA8}" presName="compositeA" presStyleCnt="0"/>
      <dgm:spPr/>
    </dgm:pt>
    <dgm:pt modelId="{0012B1FB-368D-4522-9D7C-F5A30C8BB892}" type="pres">
      <dgm:prSet presAssocID="{5AE83E03-9C74-4991-969E-67F6EA287CA8}" presName="textA" presStyleLbl="revTx" presStyleIdx="0" presStyleCnt="5">
        <dgm:presLayoutVars>
          <dgm:bulletEnabled val="1"/>
        </dgm:presLayoutVars>
      </dgm:prSet>
      <dgm:spPr/>
      <dgm:t>
        <a:bodyPr/>
        <a:lstStyle/>
        <a:p>
          <a:endParaRPr lang="en-US"/>
        </a:p>
      </dgm:t>
    </dgm:pt>
    <dgm:pt modelId="{4D906253-6A0E-46EE-9560-B1A3228BE807}" type="pres">
      <dgm:prSet presAssocID="{5AE83E03-9C74-4991-969E-67F6EA287CA8}" presName="circleA" presStyleLbl="node1" presStyleIdx="0" presStyleCnt="5"/>
      <dgm:spPr/>
    </dgm:pt>
    <dgm:pt modelId="{3DC3C7CA-D9A2-4B7F-98B7-2724E06629CB}" type="pres">
      <dgm:prSet presAssocID="{5AE83E03-9C74-4991-969E-67F6EA287CA8}" presName="spaceA" presStyleCnt="0"/>
      <dgm:spPr/>
    </dgm:pt>
    <dgm:pt modelId="{71428D49-0A8A-4BAF-9EFE-58CAA7F1E12F}" type="pres">
      <dgm:prSet presAssocID="{67761A4C-2A43-4215-9F6F-DA94BADA7FDD}" presName="space" presStyleCnt="0"/>
      <dgm:spPr/>
    </dgm:pt>
    <dgm:pt modelId="{CE1ABAC6-E6B1-4CD3-BB56-AB23C175ECCE}" type="pres">
      <dgm:prSet presAssocID="{9E747B92-4B75-495B-859A-465A01BE31D1}" presName="compositeB" presStyleCnt="0"/>
      <dgm:spPr/>
    </dgm:pt>
    <dgm:pt modelId="{B745E572-AC4C-4F28-B277-50D65C9EE04A}" type="pres">
      <dgm:prSet presAssocID="{9E747B92-4B75-495B-859A-465A01BE31D1}" presName="textB" presStyleLbl="revTx" presStyleIdx="1" presStyleCnt="5" custScaleX="124957">
        <dgm:presLayoutVars>
          <dgm:bulletEnabled val="1"/>
        </dgm:presLayoutVars>
      </dgm:prSet>
      <dgm:spPr/>
      <dgm:t>
        <a:bodyPr/>
        <a:lstStyle/>
        <a:p>
          <a:endParaRPr lang="en-US"/>
        </a:p>
      </dgm:t>
    </dgm:pt>
    <dgm:pt modelId="{9E1F82F6-9583-41C7-B6E5-DB5D84FE32A6}" type="pres">
      <dgm:prSet presAssocID="{9E747B92-4B75-495B-859A-465A01BE31D1}" presName="circleB" presStyleLbl="node1" presStyleIdx="1" presStyleCnt="5"/>
      <dgm:spPr/>
    </dgm:pt>
    <dgm:pt modelId="{C1B70FC3-4BA2-496B-8976-F1741DEAA721}" type="pres">
      <dgm:prSet presAssocID="{9E747B92-4B75-495B-859A-465A01BE31D1}" presName="spaceB" presStyleCnt="0"/>
      <dgm:spPr/>
    </dgm:pt>
    <dgm:pt modelId="{257771E6-E31A-48CC-B2E9-6B64B4C1043D}" type="pres">
      <dgm:prSet presAssocID="{6458FFAA-5334-4153-89E9-337A8C09C8EF}" presName="space" presStyleCnt="0"/>
      <dgm:spPr/>
    </dgm:pt>
    <dgm:pt modelId="{5F2B9EC5-63F4-4E34-900F-F33E521193E2}" type="pres">
      <dgm:prSet presAssocID="{464FC7F8-55B3-455B-9DB9-D10198CDB8E5}" presName="compositeA" presStyleCnt="0"/>
      <dgm:spPr/>
    </dgm:pt>
    <dgm:pt modelId="{1460131A-D76C-4DF4-947C-6845CD3A6E48}" type="pres">
      <dgm:prSet presAssocID="{464FC7F8-55B3-455B-9DB9-D10198CDB8E5}" presName="textA" presStyleLbl="revTx" presStyleIdx="2" presStyleCnt="5">
        <dgm:presLayoutVars>
          <dgm:bulletEnabled val="1"/>
        </dgm:presLayoutVars>
      </dgm:prSet>
      <dgm:spPr/>
      <dgm:t>
        <a:bodyPr/>
        <a:lstStyle/>
        <a:p>
          <a:endParaRPr lang="en-US"/>
        </a:p>
      </dgm:t>
    </dgm:pt>
    <dgm:pt modelId="{016CAF67-6E8D-4159-9B34-DA2CC2A7DB71}" type="pres">
      <dgm:prSet presAssocID="{464FC7F8-55B3-455B-9DB9-D10198CDB8E5}" presName="circleA" presStyleLbl="node1" presStyleIdx="2" presStyleCnt="5"/>
      <dgm:spPr/>
    </dgm:pt>
    <dgm:pt modelId="{5EEDB2A8-264E-4DD3-B7FB-B7A2F0C5A405}" type="pres">
      <dgm:prSet presAssocID="{464FC7F8-55B3-455B-9DB9-D10198CDB8E5}" presName="spaceA" presStyleCnt="0"/>
      <dgm:spPr/>
    </dgm:pt>
    <dgm:pt modelId="{DDFC9605-32C4-4DC9-ABDC-29E4410C6187}" type="pres">
      <dgm:prSet presAssocID="{34DC6469-CAA6-4C19-B5F3-EB1564CE8A23}" presName="space" presStyleCnt="0"/>
      <dgm:spPr/>
    </dgm:pt>
    <dgm:pt modelId="{8EE18321-7E4B-4F5C-931A-6F539D0B682A}" type="pres">
      <dgm:prSet presAssocID="{3B88D255-3410-420F-90E4-C28B9E043816}" presName="compositeB" presStyleCnt="0"/>
      <dgm:spPr/>
    </dgm:pt>
    <dgm:pt modelId="{7326E9B2-9C0C-4F88-8349-BCAC12F8D816}" type="pres">
      <dgm:prSet presAssocID="{3B88D255-3410-420F-90E4-C28B9E043816}" presName="textB" presStyleLbl="revTx" presStyleIdx="3" presStyleCnt="5">
        <dgm:presLayoutVars>
          <dgm:bulletEnabled val="1"/>
        </dgm:presLayoutVars>
      </dgm:prSet>
      <dgm:spPr/>
      <dgm:t>
        <a:bodyPr/>
        <a:lstStyle/>
        <a:p>
          <a:endParaRPr lang="en-US"/>
        </a:p>
      </dgm:t>
    </dgm:pt>
    <dgm:pt modelId="{DC24E411-F4B1-410A-84C0-DD7984BEBCE9}" type="pres">
      <dgm:prSet presAssocID="{3B88D255-3410-420F-90E4-C28B9E043816}" presName="circleB" presStyleLbl="node1" presStyleIdx="3" presStyleCnt="5"/>
      <dgm:spPr/>
    </dgm:pt>
    <dgm:pt modelId="{7861BFB8-676B-4B42-AB58-3F52ACC42B36}" type="pres">
      <dgm:prSet presAssocID="{3B88D255-3410-420F-90E4-C28B9E043816}" presName="spaceB" presStyleCnt="0"/>
      <dgm:spPr/>
    </dgm:pt>
    <dgm:pt modelId="{1DC95DB5-E265-4478-8223-00C0D413CFD6}" type="pres">
      <dgm:prSet presAssocID="{203409BC-C33A-49C6-8091-08050F5686CB}" presName="space" presStyleCnt="0"/>
      <dgm:spPr/>
    </dgm:pt>
    <dgm:pt modelId="{58E612FD-FAF6-4EBF-B64E-E2CEEF1D502B}" type="pres">
      <dgm:prSet presAssocID="{0B8D7713-A4CF-4E68-873F-F8837687522A}" presName="compositeA" presStyleCnt="0"/>
      <dgm:spPr/>
    </dgm:pt>
    <dgm:pt modelId="{7B6CBE7A-050A-4B16-B9EE-FB1FADFC2147}" type="pres">
      <dgm:prSet presAssocID="{0B8D7713-A4CF-4E68-873F-F8837687522A}" presName="textA" presStyleLbl="revTx" presStyleIdx="4" presStyleCnt="5">
        <dgm:presLayoutVars>
          <dgm:bulletEnabled val="1"/>
        </dgm:presLayoutVars>
      </dgm:prSet>
      <dgm:spPr/>
      <dgm:t>
        <a:bodyPr/>
        <a:lstStyle/>
        <a:p>
          <a:endParaRPr lang="en-US"/>
        </a:p>
      </dgm:t>
    </dgm:pt>
    <dgm:pt modelId="{41ED5849-8ED8-4CF0-8687-014C6D0CE3AB}" type="pres">
      <dgm:prSet presAssocID="{0B8D7713-A4CF-4E68-873F-F8837687522A}" presName="circleA" presStyleLbl="node1" presStyleIdx="4" presStyleCnt="5"/>
      <dgm:spPr/>
    </dgm:pt>
    <dgm:pt modelId="{8CEEB868-782B-47DA-A84B-1361585C982E}" type="pres">
      <dgm:prSet presAssocID="{0B8D7713-A4CF-4E68-873F-F8837687522A}" presName="spaceA" presStyleCnt="0"/>
      <dgm:spPr/>
    </dgm:pt>
  </dgm:ptLst>
  <dgm:cxnLst>
    <dgm:cxn modelId="{7FEC7734-63DE-45EA-BF31-E53303DD6EEC}" srcId="{49C03445-A2C4-4B7B-BBAE-855F03C024FB}" destId="{5AE83E03-9C74-4991-969E-67F6EA287CA8}" srcOrd="0" destOrd="0" parTransId="{79C1DE89-259C-4901-8BF3-AAE5363A2847}" sibTransId="{67761A4C-2A43-4215-9F6F-DA94BADA7FDD}"/>
    <dgm:cxn modelId="{8587F44D-8B67-4BDF-B303-C41F9C4F912A}" type="presOf" srcId="{49C03445-A2C4-4B7B-BBAE-855F03C024FB}" destId="{0B654321-BD83-41C7-BA9E-5B5045349E3C}" srcOrd="0" destOrd="0" presId="urn:microsoft.com/office/officeart/2005/8/layout/hProcess11"/>
    <dgm:cxn modelId="{93F4621F-7269-4AE7-86FB-1503057A4F63}" type="presOf" srcId="{0B8D7713-A4CF-4E68-873F-F8837687522A}" destId="{7B6CBE7A-050A-4B16-B9EE-FB1FADFC2147}" srcOrd="0" destOrd="0" presId="urn:microsoft.com/office/officeart/2005/8/layout/hProcess11"/>
    <dgm:cxn modelId="{E0C85C52-A957-48B9-90E3-FF3A612391B0}" srcId="{49C03445-A2C4-4B7B-BBAE-855F03C024FB}" destId="{3B88D255-3410-420F-90E4-C28B9E043816}" srcOrd="3" destOrd="0" parTransId="{5A73E5CA-94B6-4143-9FB0-97233B06903B}" sibTransId="{203409BC-C33A-49C6-8091-08050F5686CB}"/>
    <dgm:cxn modelId="{FC3C7769-2A9B-446C-8A86-DD60377E60C4}" srcId="{49C03445-A2C4-4B7B-BBAE-855F03C024FB}" destId="{0B8D7713-A4CF-4E68-873F-F8837687522A}" srcOrd="4" destOrd="0" parTransId="{71D5252F-4A03-449B-8A5D-E153B5242E36}" sibTransId="{65A60F55-FDEF-44BD-BE63-1EDB121572B5}"/>
    <dgm:cxn modelId="{A58CD560-4593-46F0-8B74-97B817F4477A}" srcId="{49C03445-A2C4-4B7B-BBAE-855F03C024FB}" destId="{464FC7F8-55B3-455B-9DB9-D10198CDB8E5}" srcOrd="2" destOrd="0" parTransId="{A9C80121-118C-4F96-B50D-6074E31085B8}" sibTransId="{34DC6469-CAA6-4C19-B5F3-EB1564CE8A23}"/>
    <dgm:cxn modelId="{FF03D374-3762-44FE-B3A2-DF5B2B850DAF}" type="presOf" srcId="{464FC7F8-55B3-455B-9DB9-D10198CDB8E5}" destId="{1460131A-D76C-4DF4-947C-6845CD3A6E48}" srcOrd="0" destOrd="0" presId="urn:microsoft.com/office/officeart/2005/8/layout/hProcess11"/>
    <dgm:cxn modelId="{988D2168-9628-48FE-9962-FDC0A6D967D8}" srcId="{49C03445-A2C4-4B7B-BBAE-855F03C024FB}" destId="{9E747B92-4B75-495B-859A-465A01BE31D1}" srcOrd="1" destOrd="0" parTransId="{DC208268-7263-40F7-A061-722746EBFA4C}" sibTransId="{6458FFAA-5334-4153-89E9-337A8C09C8EF}"/>
    <dgm:cxn modelId="{7A6ACAD8-7C95-4425-8DD4-33C40B50E1A5}" type="presOf" srcId="{3B88D255-3410-420F-90E4-C28B9E043816}" destId="{7326E9B2-9C0C-4F88-8349-BCAC12F8D816}" srcOrd="0" destOrd="0" presId="urn:microsoft.com/office/officeart/2005/8/layout/hProcess11"/>
    <dgm:cxn modelId="{6609524D-C896-41B4-B938-B84C5B04163E}" type="presOf" srcId="{5AE83E03-9C74-4991-969E-67F6EA287CA8}" destId="{0012B1FB-368D-4522-9D7C-F5A30C8BB892}" srcOrd="0" destOrd="0" presId="urn:microsoft.com/office/officeart/2005/8/layout/hProcess11"/>
    <dgm:cxn modelId="{1FC6F0EC-9D68-45D4-A627-7162CCCC07AB}" type="presOf" srcId="{9E747B92-4B75-495B-859A-465A01BE31D1}" destId="{B745E572-AC4C-4F28-B277-50D65C9EE04A}" srcOrd="0" destOrd="0" presId="urn:microsoft.com/office/officeart/2005/8/layout/hProcess11"/>
    <dgm:cxn modelId="{A5C58893-4A93-4112-A5A7-25B9EF8DC7E0}" type="presParOf" srcId="{0B654321-BD83-41C7-BA9E-5B5045349E3C}" destId="{769DC809-F8F3-43BC-9B82-56B1678B06CE}" srcOrd="0" destOrd="0" presId="urn:microsoft.com/office/officeart/2005/8/layout/hProcess11"/>
    <dgm:cxn modelId="{BB6573DC-1E2E-4FC7-91BF-DF2D86220D65}" type="presParOf" srcId="{0B654321-BD83-41C7-BA9E-5B5045349E3C}" destId="{74C9FE7E-DBE6-430C-9908-8000FDF42779}" srcOrd="1" destOrd="0" presId="urn:microsoft.com/office/officeart/2005/8/layout/hProcess11"/>
    <dgm:cxn modelId="{C1867746-19A4-435C-A817-CB21C55F3B6D}" type="presParOf" srcId="{74C9FE7E-DBE6-430C-9908-8000FDF42779}" destId="{519BEB10-E229-44AD-A35F-A943F447BA55}" srcOrd="0" destOrd="0" presId="urn:microsoft.com/office/officeart/2005/8/layout/hProcess11"/>
    <dgm:cxn modelId="{B60C1B38-DC36-49D5-A37C-01B19CA7EA09}" type="presParOf" srcId="{519BEB10-E229-44AD-A35F-A943F447BA55}" destId="{0012B1FB-368D-4522-9D7C-F5A30C8BB892}" srcOrd="0" destOrd="0" presId="urn:microsoft.com/office/officeart/2005/8/layout/hProcess11"/>
    <dgm:cxn modelId="{ED187B03-51CB-4867-A4E6-1D22554956D3}" type="presParOf" srcId="{519BEB10-E229-44AD-A35F-A943F447BA55}" destId="{4D906253-6A0E-46EE-9560-B1A3228BE807}" srcOrd="1" destOrd="0" presId="urn:microsoft.com/office/officeart/2005/8/layout/hProcess11"/>
    <dgm:cxn modelId="{7154D9FA-46FE-4CFF-B7AE-DC6018026897}" type="presParOf" srcId="{519BEB10-E229-44AD-A35F-A943F447BA55}" destId="{3DC3C7CA-D9A2-4B7F-98B7-2724E06629CB}" srcOrd="2" destOrd="0" presId="urn:microsoft.com/office/officeart/2005/8/layout/hProcess11"/>
    <dgm:cxn modelId="{7331602F-F887-4ED9-B09F-089D6AFEF170}" type="presParOf" srcId="{74C9FE7E-DBE6-430C-9908-8000FDF42779}" destId="{71428D49-0A8A-4BAF-9EFE-58CAA7F1E12F}" srcOrd="1" destOrd="0" presId="urn:microsoft.com/office/officeart/2005/8/layout/hProcess11"/>
    <dgm:cxn modelId="{B35D6B54-5869-42B8-BABF-4F6F2D0E1202}" type="presParOf" srcId="{74C9FE7E-DBE6-430C-9908-8000FDF42779}" destId="{CE1ABAC6-E6B1-4CD3-BB56-AB23C175ECCE}" srcOrd="2" destOrd="0" presId="urn:microsoft.com/office/officeart/2005/8/layout/hProcess11"/>
    <dgm:cxn modelId="{01E9796D-24F7-412D-8463-8C9515D51340}" type="presParOf" srcId="{CE1ABAC6-E6B1-4CD3-BB56-AB23C175ECCE}" destId="{B745E572-AC4C-4F28-B277-50D65C9EE04A}" srcOrd="0" destOrd="0" presId="urn:microsoft.com/office/officeart/2005/8/layout/hProcess11"/>
    <dgm:cxn modelId="{758ADB9F-A460-4743-9749-768BD5B2B00C}" type="presParOf" srcId="{CE1ABAC6-E6B1-4CD3-BB56-AB23C175ECCE}" destId="{9E1F82F6-9583-41C7-B6E5-DB5D84FE32A6}" srcOrd="1" destOrd="0" presId="urn:microsoft.com/office/officeart/2005/8/layout/hProcess11"/>
    <dgm:cxn modelId="{36AD7F69-94D5-42E6-AE5C-AB4785098DDD}" type="presParOf" srcId="{CE1ABAC6-E6B1-4CD3-BB56-AB23C175ECCE}" destId="{C1B70FC3-4BA2-496B-8976-F1741DEAA721}" srcOrd="2" destOrd="0" presId="urn:microsoft.com/office/officeart/2005/8/layout/hProcess11"/>
    <dgm:cxn modelId="{E2D5BFF9-3884-41E4-A5E4-2CE97EECC5F5}" type="presParOf" srcId="{74C9FE7E-DBE6-430C-9908-8000FDF42779}" destId="{257771E6-E31A-48CC-B2E9-6B64B4C1043D}" srcOrd="3" destOrd="0" presId="urn:microsoft.com/office/officeart/2005/8/layout/hProcess11"/>
    <dgm:cxn modelId="{CCDBC756-2261-4D02-BE52-4EC76F39B785}" type="presParOf" srcId="{74C9FE7E-DBE6-430C-9908-8000FDF42779}" destId="{5F2B9EC5-63F4-4E34-900F-F33E521193E2}" srcOrd="4" destOrd="0" presId="urn:microsoft.com/office/officeart/2005/8/layout/hProcess11"/>
    <dgm:cxn modelId="{F32FFF56-E63C-4ABC-9862-B8EEB769581F}" type="presParOf" srcId="{5F2B9EC5-63F4-4E34-900F-F33E521193E2}" destId="{1460131A-D76C-4DF4-947C-6845CD3A6E48}" srcOrd="0" destOrd="0" presId="urn:microsoft.com/office/officeart/2005/8/layout/hProcess11"/>
    <dgm:cxn modelId="{F7CF0C36-FBBD-44A0-8144-6B1854D2AEF6}" type="presParOf" srcId="{5F2B9EC5-63F4-4E34-900F-F33E521193E2}" destId="{016CAF67-6E8D-4159-9B34-DA2CC2A7DB71}" srcOrd="1" destOrd="0" presId="urn:microsoft.com/office/officeart/2005/8/layout/hProcess11"/>
    <dgm:cxn modelId="{5E6E0DF3-ECB3-4131-ABC8-CEE49F1EBFEA}" type="presParOf" srcId="{5F2B9EC5-63F4-4E34-900F-F33E521193E2}" destId="{5EEDB2A8-264E-4DD3-B7FB-B7A2F0C5A405}" srcOrd="2" destOrd="0" presId="urn:microsoft.com/office/officeart/2005/8/layout/hProcess11"/>
    <dgm:cxn modelId="{398DF393-331C-462C-8D5B-19E7F7346534}" type="presParOf" srcId="{74C9FE7E-DBE6-430C-9908-8000FDF42779}" destId="{DDFC9605-32C4-4DC9-ABDC-29E4410C6187}" srcOrd="5" destOrd="0" presId="urn:microsoft.com/office/officeart/2005/8/layout/hProcess11"/>
    <dgm:cxn modelId="{FEB5C238-FAB8-4276-A701-0A276421502D}" type="presParOf" srcId="{74C9FE7E-DBE6-430C-9908-8000FDF42779}" destId="{8EE18321-7E4B-4F5C-931A-6F539D0B682A}" srcOrd="6" destOrd="0" presId="urn:microsoft.com/office/officeart/2005/8/layout/hProcess11"/>
    <dgm:cxn modelId="{CBAAE571-C3D4-4864-ACB8-3D6057DC4C20}" type="presParOf" srcId="{8EE18321-7E4B-4F5C-931A-6F539D0B682A}" destId="{7326E9B2-9C0C-4F88-8349-BCAC12F8D816}" srcOrd="0" destOrd="0" presId="urn:microsoft.com/office/officeart/2005/8/layout/hProcess11"/>
    <dgm:cxn modelId="{04E3FDD1-42EB-47A9-BE2C-070A6E444F96}" type="presParOf" srcId="{8EE18321-7E4B-4F5C-931A-6F539D0B682A}" destId="{DC24E411-F4B1-410A-84C0-DD7984BEBCE9}" srcOrd="1" destOrd="0" presId="urn:microsoft.com/office/officeart/2005/8/layout/hProcess11"/>
    <dgm:cxn modelId="{8671C501-AE36-450B-97F7-659D6C167EFB}" type="presParOf" srcId="{8EE18321-7E4B-4F5C-931A-6F539D0B682A}" destId="{7861BFB8-676B-4B42-AB58-3F52ACC42B36}" srcOrd="2" destOrd="0" presId="urn:microsoft.com/office/officeart/2005/8/layout/hProcess11"/>
    <dgm:cxn modelId="{0273DF98-5248-41DB-976F-3B7E94FA24B0}" type="presParOf" srcId="{74C9FE7E-DBE6-430C-9908-8000FDF42779}" destId="{1DC95DB5-E265-4478-8223-00C0D413CFD6}" srcOrd="7" destOrd="0" presId="urn:microsoft.com/office/officeart/2005/8/layout/hProcess11"/>
    <dgm:cxn modelId="{40908D76-9359-4359-A1F8-B17DFAD5AA9D}" type="presParOf" srcId="{74C9FE7E-DBE6-430C-9908-8000FDF42779}" destId="{58E612FD-FAF6-4EBF-B64E-E2CEEF1D502B}" srcOrd="8" destOrd="0" presId="urn:microsoft.com/office/officeart/2005/8/layout/hProcess11"/>
    <dgm:cxn modelId="{8B4B95DC-542E-44BC-969A-858660FE3E7E}" type="presParOf" srcId="{58E612FD-FAF6-4EBF-B64E-E2CEEF1D502B}" destId="{7B6CBE7A-050A-4B16-B9EE-FB1FADFC2147}" srcOrd="0" destOrd="0" presId="urn:microsoft.com/office/officeart/2005/8/layout/hProcess11"/>
    <dgm:cxn modelId="{F7A28198-6E38-49E2-BAB9-807CF3C5826F}" type="presParOf" srcId="{58E612FD-FAF6-4EBF-B64E-E2CEEF1D502B}" destId="{41ED5849-8ED8-4CF0-8687-014C6D0CE3AB}" srcOrd="1" destOrd="0" presId="urn:microsoft.com/office/officeart/2005/8/layout/hProcess11"/>
    <dgm:cxn modelId="{939B58EE-0FCB-405A-BC76-824A261C5D8D}" type="presParOf" srcId="{58E612FD-FAF6-4EBF-B64E-E2CEEF1D502B}" destId="{8CEEB868-782B-47DA-A84B-1361585C982E}" srcOrd="2" destOrd="0" presId="urn:microsoft.com/office/officeart/2005/8/layout/hProcess1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9DC809-F8F3-43BC-9B82-56B1678B06CE}">
      <dsp:nvSpPr>
        <dsp:cNvPr id="0" name=""/>
        <dsp:cNvSpPr/>
      </dsp:nvSpPr>
      <dsp:spPr>
        <a:xfrm>
          <a:off x="0" y="497205"/>
          <a:ext cx="5486400" cy="662940"/>
        </a:xfrm>
        <a:prstGeom prst="notchedRightArrow">
          <a:avLst/>
        </a:prstGeom>
        <a:solidFill>
          <a:schemeClr val="accent1">
            <a:tint val="55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012B1FB-368D-4522-9D7C-F5A30C8BB892}">
      <dsp:nvSpPr>
        <dsp:cNvPr id="0" name=""/>
        <dsp:cNvSpPr/>
      </dsp:nvSpPr>
      <dsp:spPr>
        <a:xfrm>
          <a:off x="2033"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t>Discover &amp; Design</a:t>
          </a:r>
        </a:p>
      </dsp:txBody>
      <dsp:txXfrm>
        <a:off x="2033" y="0"/>
        <a:ext cx="905336" cy="662940"/>
      </dsp:txXfrm>
    </dsp:sp>
    <dsp:sp modelId="{4D906253-6A0E-46EE-9560-B1A3228BE807}">
      <dsp:nvSpPr>
        <dsp:cNvPr id="0" name=""/>
        <dsp:cNvSpPr/>
      </dsp:nvSpPr>
      <dsp:spPr>
        <a:xfrm>
          <a:off x="371833" y="745807"/>
          <a:ext cx="165735" cy="165735"/>
        </a:xfrm>
        <a:prstGeom prst="ellipse">
          <a:avLst/>
        </a:prstGeom>
        <a:solidFill>
          <a:schemeClr val="accent1">
            <a:shade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45E572-AC4C-4F28-B277-50D65C9EE04A}">
      <dsp:nvSpPr>
        <dsp:cNvPr id="0" name=""/>
        <dsp:cNvSpPr/>
      </dsp:nvSpPr>
      <dsp:spPr>
        <a:xfrm>
          <a:off x="952636" y="994410"/>
          <a:ext cx="1131281"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t" anchorCtr="0">
          <a:noAutofit/>
        </a:bodyPr>
        <a:lstStyle/>
        <a:p>
          <a:pPr lvl="0" algn="ctr" defTabSz="577850">
            <a:lnSpc>
              <a:spcPct val="90000"/>
            </a:lnSpc>
            <a:spcBef>
              <a:spcPct val="0"/>
            </a:spcBef>
            <a:spcAft>
              <a:spcPct val="35000"/>
            </a:spcAft>
          </a:pPr>
          <a:r>
            <a:rPr lang="en-US" sz="1300" b="1" kern="1200"/>
            <a:t>Develop &amp; Integrate</a:t>
          </a:r>
        </a:p>
      </dsp:txBody>
      <dsp:txXfrm>
        <a:off x="952636" y="994410"/>
        <a:ext cx="1131281" cy="662940"/>
      </dsp:txXfrm>
    </dsp:sp>
    <dsp:sp modelId="{9E1F82F6-9583-41C7-B6E5-DB5D84FE32A6}">
      <dsp:nvSpPr>
        <dsp:cNvPr id="0" name=""/>
        <dsp:cNvSpPr/>
      </dsp:nvSpPr>
      <dsp:spPr>
        <a:xfrm>
          <a:off x="1435409" y="745807"/>
          <a:ext cx="165735" cy="165735"/>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60131A-D76C-4DF4-947C-6845CD3A6E48}">
      <dsp:nvSpPr>
        <dsp:cNvPr id="0" name=""/>
        <dsp:cNvSpPr/>
      </dsp:nvSpPr>
      <dsp:spPr>
        <a:xfrm>
          <a:off x="2129184"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t>Train &amp; Enable</a:t>
          </a:r>
        </a:p>
      </dsp:txBody>
      <dsp:txXfrm>
        <a:off x="2129184" y="0"/>
        <a:ext cx="905336" cy="662940"/>
      </dsp:txXfrm>
    </dsp:sp>
    <dsp:sp modelId="{016CAF67-6E8D-4159-9B34-DA2CC2A7DB71}">
      <dsp:nvSpPr>
        <dsp:cNvPr id="0" name=""/>
        <dsp:cNvSpPr/>
      </dsp:nvSpPr>
      <dsp:spPr>
        <a:xfrm>
          <a:off x="2498984" y="745807"/>
          <a:ext cx="165735" cy="165735"/>
        </a:xfrm>
        <a:prstGeom prst="ellipse">
          <a:avLst/>
        </a:prstGeom>
        <a:solidFill>
          <a:schemeClr val="accent1">
            <a:shade val="50000"/>
            <a:hueOff val="289149"/>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26E9B2-9C0C-4F88-8349-BCAC12F8D816}">
      <dsp:nvSpPr>
        <dsp:cNvPr id="0" name=""/>
        <dsp:cNvSpPr/>
      </dsp:nvSpPr>
      <dsp:spPr>
        <a:xfrm>
          <a:off x="3079787" y="99441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t" anchorCtr="0">
          <a:noAutofit/>
        </a:bodyPr>
        <a:lstStyle/>
        <a:p>
          <a:pPr lvl="0" algn="ctr" defTabSz="577850">
            <a:lnSpc>
              <a:spcPct val="90000"/>
            </a:lnSpc>
            <a:spcBef>
              <a:spcPct val="0"/>
            </a:spcBef>
            <a:spcAft>
              <a:spcPct val="35000"/>
            </a:spcAft>
          </a:pPr>
          <a:r>
            <a:rPr lang="en-US" sz="1300" b="1" kern="1200"/>
            <a:t>Verify &amp; Launch</a:t>
          </a:r>
        </a:p>
      </dsp:txBody>
      <dsp:txXfrm>
        <a:off x="3079787" y="994410"/>
        <a:ext cx="905336" cy="662940"/>
      </dsp:txXfrm>
    </dsp:sp>
    <dsp:sp modelId="{DC24E411-F4B1-410A-84C0-DD7984BEBCE9}">
      <dsp:nvSpPr>
        <dsp:cNvPr id="0" name=""/>
        <dsp:cNvSpPr/>
      </dsp:nvSpPr>
      <dsp:spPr>
        <a:xfrm>
          <a:off x="3449588" y="745807"/>
          <a:ext cx="165735" cy="165735"/>
        </a:xfrm>
        <a:prstGeom prst="ellipse">
          <a:avLst/>
        </a:prstGeom>
        <a:solidFill>
          <a:schemeClr val="accent1">
            <a:shade val="50000"/>
            <a:hueOff val="289149"/>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B6CBE7A-050A-4B16-B9EE-FB1FADFC2147}">
      <dsp:nvSpPr>
        <dsp:cNvPr id="0" name=""/>
        <dsp:cNvSpPr/>
      </dsp:nvSpPr>
      <dsp:spPr>
        <a:xfrm>
          <a:off x="4030390" y="0"/>
          <a:ext cx="905336" cy="66294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t>Support &amp; Grow</a:t>
          </a:r>
        </a:p>
      </dsp:txBody>
      <dsp:txXfrm>
        <a:off x="4030390" y="0"/>
        <a:ext cx="905336" cy="662940"/>
      </dsp:txXfrm>
    </dsp:sp>
    <dsp:sp modelId="{41ED5849-8ED8-4CF0-8687-014C6D0CE3AB}">
      <dsp:nvSpPr>
        <dsp:cNvPr id="0" name=""/>
        <dsp:cNvSpPr/>
      </dsp:nvSpPr>
      <dsp:spPr>
        <a:xfrm>
          <a:off x="4400191" y="745807"/>
          <a:ext cx="165735" cy="165735"/>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B064A-7F3F-4EAA-A2F3-ECBA2CFFE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18</Pages>
  <Words>4317</Words>
  <Characters>24611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dc:creator>
  <cp:lastModifiedBy>Sandi</cp:lastModifiedBy>
  <cp:revision>2</cp:revision>
  <dcterms:created xsi:type="dcterms:W3CDTF">2014-02-04T18:18:00Z</dcterms:created>
  <dcterms:modified xsi:type="dcterms:W3CDTF">2014-02-04T18:18:00Z</dcterms:modified>
</cp:coreProperties>
</file>